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8E530" w14:textId="67032D50" w:rsidR="001F7F72" w:rsidRPr="00A44450" w:rsidRDefault="001F7F72" w:rsidP="00E70407">
      <w:pPr>
        <w:pStyle w:val="af0"/>
      </w:pPr>
      <w:r w:rsidRPr="00E70407">
        <w:rPr>
          <w:rFonts w:asciiTheme="minorEastAsia" w:eastAsiaTheme="minorEastAsia" w:hAnsiTheme="minorEastAsia" w:hint="eastAsia"/>
        </w:rPr>
        <w:t>臨床試験参加および余剰検体提供に関する説明文書</w:t>
      </w:r>
    </w:p>
    <w:p w14:paraId="12FD28CC" w14:textId="7591892A" w:rsidR="001F7F72" w:rsidRPr="00E70407" w:rsidRDefault="001F7F72" w:rsidP="00E70407">
      <w:pPr>
        <w:pStyle w:val="af2"/>
        <w:rPr>
          <w:rFonts w:asciiTheme="minorEastAsia" w:eastAsiaTheme="minorEastAsia" w:hAnsiTheme="minorEastAsia"/>
        </w:rPr>
      </w:pPr>
      <w:r w:rsidRPr="00E70407">
        <w:rPr>
          <w:rFonts w:asciiTheme="minorEastAsia" w:eastAsiaTheme="minorEastAsia" w:hAnsiTheme="minorEastAsia" w:hint="eastAsia"/>
        </w:rPr>
        <w:t xml:space="preserve">臨床試験名 </w:t>
      </w:r>
      <w:r w:rsidR="00902DFA" w:rsidRPr="00E70407">
        <w:rPr>
          <w:rFonts w:asciiTheme="minorEastAsia" w:eastAsiaTheme="minorEastAsia" w:hAnsiTheme="minorEastAsia"/>
        </w:rPr>
        <w:t>:</w:t>
      </w:r>
      <w:r w:rsidRPr="00E70407">
        <w:rPr>
          <w:rFonts w:asciiTheme="minorEastAsia" w:eastAsiaTheme="minorEastAsia" w:hAnsiTheme="minorEastAsia" w:hint="eastAsia"/>
        </w:rPr>
        <w:t>「小児および若年成人におけるT 細胞性急性リンパ性白血病に対する多施設共同第II 相臨床試験」（JPLSG ALL-T11/JALSG T-ALL-211-U）</w:t>
      </w:r>
    </w:p>
    <w:p w14:paraId="1512E318"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109EC00D" w14:textId="1C6595A7" w:rsidR="001F7F72" w:rsidRPr="00E70407" w:rsidRDefault="001F7F72" w:rsidP="00A44450">
      <w:pPr>
        <w:pStyle w:val="1"/>
        <w:rPr>
          <w:rFonts w:asciiTheme="minorEastAsia" w:eastAsiaTheme="minorEastAsia" w:hAnsiTheme="minorEastAsia"/>
          <w:b/>
        </w:rPr>
      </w:pPr>
      <w:r w:rsidRPr="00E70407">
        <w:rPr>
          <w:rFonts w:asciiTheme="minorEastAsia" w:eastAsiaTheme="minorEastAsia" w:hAnsiTheme="minorEastAsia" w:hint="eastAsia"/>
          <w:b/>
        </w:rPr>
        <w:t>1</w:t>
      </w:r>
      <w:r w:rsidR="00902DFA">
        <w:rPr>
          <w:rFonts w:asciiTheme="minorEastAsia" w:eastAsiaTheme="minorEastAsia" w:hAnsiTheme="minorEastAsia"/>
          <w:b/>
        </w:rPr>
        <w:t>.</w:t>
      </w:r>
      <w:r w:rsidRPr="00E70407">
        <w:rPr>
          <w:rFonts w:asciiTheme="minorEastAsia" w:eastAsiaTheme="minorEastAsia" w:hAnsiTheme="minorEastAsia" w:hint="eastAsia"/>
          <w:b/>
        </w:rPr>
        <w:t xml:space="preserve"> はじめに</w:t>
      </w:r>
    </w:p>
    <w:p w14:paraId="353A6C45"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これから説明する内容は、この病院がおこなっている、あなたの病気に対する治療法のひとつです。説明の中には少し専門的なことも含まれますが、よくお読みになって、あなたがお受けになる治療法として適切かどうかを十分検討して下さい。わかりにくい内容や不安な点がある場合、またさらに詳しい説明が必要でしたら、遠慮なくお申し出下さい。</w:t>
      </w:r>
    </w:p>
    <w:p w14:paraId="1D5859BA"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6176F30F" w14:textId="18C36E27" w:rsidR="001F7F72" w:rsidRPr="00E70407" w:rsidRDefault="001F7F72" w:rsidP="00A44450">
      <w:pPr>
        <w:pStyle w:val="1"/>
        <w:rPr>
          <w:rFonts w:asciiTheme="minorEastAsia" w:eastAsiaTheme="minorEastAsia" w:hAnsiTheme="minorEastAsia"/>
          <w:b/>
        </w:rPr>
      </w:pPr>
      <w:r w:rsidRPr="00E70407">
        <w:rPr>
          <w:rFonts w:asciiTheme="minorEastAsia" w:eastAsiaTheme="minorEastAsia" w:hAnsiTheme="minorEastAsia" w:hint="eastAsia"/>
          <w:b/>
        </w:rPr>
        <w:t>2</w:t>
      </w:r>
      <w:r w:rsidR="00902DFA">
        <w:rPr>
          <w:rFonts w:asciiTheme="minorEastAsia" w:eastAsiaTheme="minorEastAsia" w:hAnsiTheme="minorEastAsia"/>
          <w:b/>
        </w:rPr>
        <w:t>.</w:t>
      </w:r>
      <w:r w:rsidRPr="00E70407">
        <w:rPr>
          <w:rFonts w:asciiTheme="minorEastAsia" w:eastAsiaTheme="minorEastAsia" w:hAnsiTheme="minorEastAsia" w:hint="eastAsia"/>
          <w:b/>
        </w:rPr>
        <w:t xml:space="preserve"> あなたの病気について</w:t>
      </w:r>
    </w:p>
    <w:p w14:paraId="2B577306" w14:textId="77777777" w:rsidR="001F7F72" w:rsidRPr="00A44450" w:rsidRDefault="001F7F72" w:rsidP="001F7F72">
      <w:pPr>
        <w:widowControl/>
        <w:autoSpaceDE w:val="0"/>
        <w:autoSpaceDN w:val="0"/>
        <w:adjustRightInd w:val="0"/>
        <w:jc w:val="left"/>
        <w:rPr>
          <w:rFonts w:asciiTheme="minorEastAsia" w:hAnsiTheme="minorEastAsia" w:cs="çƒ¯‰ˇøD¸[$"/>
          <w:sz w:val="21"/>
          <w:szCs w:val="21"/>
        </w:rPr>
      </w:pPr>
      <w:r w:rsidRPr="00A44450">
        <w:rPr>
          <w:rFonts w:asciiTheme="minorEastAsia" w:hAnsiTheme="minorEastAsia" w:cs="çƒ¯‰ˇøD¸[$" w:hint="eastAsia"/>
          <w:bCs/>
          <w:sz w:val="21"/>
          <w:szCs w:val="21"/>
        </w:rPr>
        <w:t xml:space="preserve">　これまでの検査結果から、あなたの病気は</w:t>
      </w:r>
      <w:r w:rsidRPr="00A44450">
        <w:rPr>
          <w:rFonts w:asciiTheme="minorEastAsia" w:hAnsiTheme="minorEastAsia" w:cs="çƒ¯‰ˇøD¸[$" w:hint="eastAsia"/>
          <w:sz w:val="21"/>
          <w:szCs w:val="21"/>
        </w:rPr>
        <w:t xml:space="preserve">T </w:t>
      </w:r>
      <w:r w:rsidRPr="00A44450">
        <w:rPr>
          <w:rFonts w:asciiTheme="minorEastAsia" w:hAnsiTheme="minorEastAsia" w:cs="çƒ¯‰ˇøD¸[$" w:hint="eastAsia"/>
          <w:bCs/>
          <w:sz w:val="21"/>
          <w:szCs w:val="21"/>
        </w:rPr>
        <w:t>細胞性急性リンパ性白血病（以後</w:t>
      </w:r>
      <w:r w:rsidRPr="00A44450">
        <w:rPr>
          <w:rFonts w:asciiTheme="minorEastAsia" w:hAnsiTheme="minorEastAsia" w:cs="çƒ¯‰ˇøD¸[$" w:hint="eastAsia"/>
          <w:sz w:val="21"/>
          <w:szCs w:val="21"/>
        </w:rPr>
        <w:t>T-ALL</w:t>
      </w:r>
      <w:r w:rsidRPr="00A44450">
        <w:rPr>
          <w:rFonts w:asciiTheme="minorEastAsia" w:hAnsiTheme="minorEastAsia" w:cs="çƒ¯‰ˇøD¸[$" w:hint="eastAsia"/>
          <w:bCs/>
          <w:sz w:val="21"/>
          <w:szCs w:val="21"/>
        </w:rPr>
        <w:t>と省略します）という急性白血病の一種であることがわかりました。急性白血病は、血液中の白血球という細胞が急速に無秩序に増えることで正常な血液が作られにくくなる、血液の悪性腫瘍（がん）です。</w:t>
      </w:r>
      <w:r w:rsidRPr="00A44450">
        <w:rPr>
          <w:rFonts w:asciiTheme="minorEastAsia" w:hAnsiTheme="minorEastAsia" w:cs="çƒ¯‰ˇøD¸[$" w:hint="eastAsia"/>
          <w:sz w:val="21"/>
          <w:szCs w:val="21"/>
        </w:rPr>
        <w:t xml:space="preserve">T-ALL </w:t>
      </w:r>
      <w:r w:rsidRPr="00A44450">
        <w:rPr>
          <w:rFonts w:asciiTheme="minorEastAsia" w:hAnsiTheme="minorEastAsia" w:cs="çƒ¯‰ˇøD¸[$" w:hint="eastAsia"/>
          <w:bCs/>
          <w:sz w:val="21"/>
          <w:szCs w:val="21"/>
        </w:rPr>
        <w:t>は</w:t>
      </w:r>
      <w:r w:rsidRPr="00A44450">
        <w:rPr>
          <w:rFonts w:asciiTheme="minorEastAsia" w:hAnsiTheme="minorEastAsia" w:cs="çƒ¯‰ˇøD¸[$" w:hint="eastAsia"/>
          <w:sz w:val="21"/>
          <w:szCs w:val="21"/>
        </w:rPr>
        <w:t xml:space="preserve">10 </w:t>
      </w:r>
      <w:r w:rsidRPr="00A44450">
        <w:rPr>
          <w:rFonts w:asciiTheme="minorEastAsia" w:hAnsiTheme="minorEastAsia" w:cs="çƒ¯‰ˇøD¸[$" w:hint="eastAsia"/>
          <w:bCs/>
          <w:sz w:val="21"/>
          <w:szCs w:val="21"/>
        </w:rPr>
        <w:t>代から</w:t>
      </w:r>
      <w:r w:rsidRPr="00A44450">
        <w:rPr>
          <w:rFonts w:asciiTheme="minorEastAsia" w:hAnsiTheme="minorEastAsia" w:cs="çƒ¯‰ˇøD¸[$" w:hint="eastAsia"/>
          <w:sz w:val="21"/>
          <w:szCs w:val="21"/>
        </w:rPr>
        <w:t xml:space="preserve">20 </w:t>
      </w:r>
      <w:r w:rsidRPr="00A44450">
        <w:rPr>
          <w:rFonts w:asciiTheme="minorEastAsia" w:hAnsiTheme="minorEastAsia" w:cs="çƒ¯‰ˇøD¸[$" w:hint="eastAsia"/>
          <w:bCs/>
          <w:sz w:val="21"/>
          <w:szCs w:val="21"/>
        </w:rPr>
        <w:t>代に多い白血病で、小児の</w:t>
      </w:r>
      <w:r w:rsidRPr="00A44450">
        <w:rPr>
          <w:rFonts w:asciiTheme="minorEastAsia" w:hAnsiTheme="minorEastAsia" w:cs="çƒ¯‰ˇøD¸[$" w:hint="eastAsia"/>
          <w:sz w:val="21"/>
          <w:szCs w:val="21"/>
        </w:rPr>
        <w:t>T-ALL</w:t>
      </w:r>
      <w:r w:rsidRPr="00A44450">
        <w:rPr>
          <w:rFonts w:asciiTheme="minorEastAsia" w:hAnsiTheme="minorEastAsia" w:cs="çƒ¯‰ˇøD¸[$" w:hint="eastAsia"/>
          <w:bCs/>
          <w:sz w:val="21"/>
          <w:szCs w:val="21"/>
        </w:rPr>
        <w:t>の発生数は、日本では、</w:t>
      </w:r>
      <w:r w:rsidRPr="00A44450">
        <w:rPr>
          <w:rFonts w:asciiTheme="minorEastAsia" w:hAnsiTheme="minorEastAsia" w:cs="çƒ¯‰ˇøD¸[$" w:hint="eastAsia"/>
          <w:sz w:val="21"/>
          <w:szCs w:val="21"/>
        </w:rPr>
        <w:t xml:space="preserve">1 </w:t>
      </w:r>
      <w:r w:rsidRPr="00A44450">
        <w:rPr>
          <w:rFonts w:asciiTheme="minorEastAsia" w:hAnsiTheme="minorEastAsia" w:cs="çƒ¯‰ˇøD¸[$" w:hint="eastAsia"/>
          <w:bCs/>
          <w:sz w:val="21"/>
          <w:szCs w:val="21"/>
        </w:rPr>
        <w:t>年間に</w:t>
      </w:r>
      <w:r w:rsidRPr="00A44450">
        <w:rPr>
          <w:rFonts w:asciiTheme="minorEastAsia" w:hAnsiTheme="minorEastAsia" w:cs="çƒ¯‰ˇøD¸[$" w:hint="eastAsia"/>
          <w:sz w:val="21"/>
          <w:szCs w:val="21"/>
        </w:rPr>
        <w:t xml:space="preserve">50 </w:t>
      </w:r>
      <w:r w:rsidRPr="00A44450">
        <w:rPr>
          <w:rFonts w:asciiTheme="minorEastAsia" w:hAnsiTheme="minorEastAsia" w:cs="çƒ¯‰ˇøD¸[$" w:hint="eastAsia"/>
          <w:bCs/>
          <w:sz w:val="21"/>
          <w:szCs w:val="21"/>
        </w:rPr>
        <w:t>人前後で、主として内科で担当する</w:t>
      </w:r>
      <w:r w:rsidRPr="00A44450">
        <w:rPr>
          <w:rFonts w:asciiTheme="minorEastAsia" w:hAnsiTheme="minorEastAsia" w:cs="çƒ¯‰ˇøD¸[$" w:hint="eastAsia"/>
          <w:sz w:val="21"/>
          <w:szCs w:val="21"/>
        </w:rPr>
        <w:t xml:space="preserve">18 </w:t>
      </w:r>
      <w:r w:rsidRPr="00A44450">
        <w:rPr>
          <w:rFonts w:asciiTheme="minorEastAsia" w:hAnsiTheme="minorEastAsia" w:cs="çƒ¯‰ˇøD¸[$" w:hint="eastAsia"/>
          <w:bCs/>
          <w:sz w:val="21"/>
          <w:szCs w:val="21"/>
        </w:rPr>
        <w:t>歳から</w:t>
      </w:r>
      <w:r w:rsidRPr="00A44450">
        <w:rPr>
          <w:rFonts w:asciiTheme="minorEastAsia" w:hAnsiTheme="minorEastAsia" w:cs="çƒ¯‰ˇøD¸[$" w:hint="eastAsia"/>
          <w:sz w:val="21"/>
          <w:szCs w:val="21"/>
        </w:rPr>
        <w:t xml:space="preserve">24 </w:t>
      </w:r>
      <w:r w:rsidRPr="00A44450">
        <w:rPr>
          <w:rFonts w:asciiTheme="minorEastAsia" w:hAnsiTheme="minorEastAsia" w:cs="çƒ¯‰ˇøD¸[$" w:hint="eastAsia"/>
          <w:bCs/>
          <w:sz w:val="21"/>
          <w:szCs w:val="21"/>
        </w:rPr>
        <w:t>歳の発生数は</w:t>
      </w:r>
      <w:r w:rsidRPr="00A44450">
        <w:rPr>
          <w:rFonts w:asciiTheme="minorEastAsia" w:hAnsiTheme="minorEastAsia" w:cs="çƒ¯‰ˇøD¸[$" w:hint="eastAsia"/>
          <w:sz w:val="21"/>
          <w:szCs w:val="21"/>
        </w:rPr>
        <w:t xml:space="preserve">10 </w:t>
      </w:r>
      <w:r w:rsidRPr="00A44450">
        <w:rPr>
          <w:rFonts w:asciiTheme="minorEastAsia" w:hAnsiTheme="minorEastAsia" w:cs="çƒ¯‰ˇøD¸[$" w:hint="eastAsia"/>
          <w:bCs/>
          <w:sz w:val="21"/>
          <w:szCs w:val="21"/>
        </w:rPr>
        <w:t>人前後と推定されます。</w:t>
      </w:r>
    </w:p>
    <w:p w14:paraId="54E46839"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白血病を治すためには「抗がん剤」を用いた薬物療法（これを「化学療法」といいます）が必要です。また、背中から針を刺して、点滴などの抗がん剤が届きにくい髄腔内に抗がん剤を直接注入する治療（髄注</w:t>
      </w:r>
      <w:r w:rsidRPr="00A44450">
        <w:rPr>
          <w:rFonts w:asciiTheme="minorEastAsia" w:hAnsiTheme="minorEastAsia" w:cs="çƒ¯‰ˇøD¸[$" w:hint="eastAsia"/>
          <w:sz w:val="21"/>
          <w:szCs w:val="21"/>
        </w:rPr>
        <w:t>(</w:t>
      </w:r>
      <w:r w:rsidRPr="00A44450">
        <w:rPr>
          <w:rFonts w:asciiTheme="minorEastAsia" w:hAnsiTheme="minorEastAsia" w:cs="çƒ¯‰ˇøD¸[$" w:hint="eastAsia"/>
          <w:bCs/>
          <w:sz w:val="21"/>
          <w:szCs w:val="21"/>
        </w:rPr>
        <w:t>ずいちゅう</w:t>
      </w:r>
      <w:r w:rsidRPr="00A44450">
        <w:rPr>
          <w:rFonts w:asciiTheme="minorEastAsia" w:hAnsiTheme="minorEastAsia" w:cs="çƒ¯‰ˇøD¸[$" w:hint="eastAsia"/>
          <w:sz w:val="21"/>
          <w:szCs w:val="21"/>
        </w:rPr>
        <w:t>)</w:t>
      </w:r>
      <w:r w:rsidRPr="00A44450">
        <w:rPr>
          <w:rFonts w:asciiTheme="minorEastAsia" w:hAnsiTheme="minorEastAsia" w:cs="çƒ¯‰ˇøD¸[$" w:hint="eastAsia"/>
          <w:bCs/>
          <w:sz w:val="21"/>
          <w:szCs w:val="21"/>
        </w:rPr>
        <w:t>）も行われます。</w:t>
      </w:r>
    </w:p>
    <w:p w14:paraId="597F31A4"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最初の治療としては、白血病細胞が血液及び骨髄（本来、正常な血液を造りだす場所）から顕微鏡検査で確認できなくなるまで減少させ、正常な血液細胞が再び増えてくる「完全寛解」という状態を目指します。寛解に到達しても、もし治療を止めれば、再び白血病細胞が増えてくる（それを再発と呼びます）ために、寛解に到達した後も化学療法を続け、寛解状態をより確実なものにする必要があります。また、治りにくいタイプの白血病の患者さんには、化学療法だけでは治療として不十分であり、骨髄移植などの造血幹細胞移植が行われます。</w:t>
      </w:r>
    </w:p>
    <w:p w14:paraId="7FA03FBC"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41BA035C" w14:textId="7A425FB9" w:rsidR="001F7F72" w:rsidRPr="00E70407" w:rsidRDefault="001F7F72" w:rsidP="00A44450">
      <w:pPr>
        <w:pStyle w:val="1"/>
        <w:rPr>
          <w:rFonts w:asciiTheme="minorEastAsia" w:eastAsiaTheme="minorEastAsia" w:hAnsiTheme="minorEastAsia"/>
          <w:b/>
          <w:bCs/>
        </w:rPr>
      </w:pPr>
      <w:r w:rsidRPr="00E70407">
        <w:rPr>
          <w:rFonts w:asciiTheme="minorEastAsia" w:eastAsiaTheme="minorEastAsia" w:hAnsiTheme="minorEastAsia" w:hint="eastAsia"/>
          <w:b/>
        </w:rPr>
        <w:t>3</w:t>
      </w:r>
      <w:r w:rsidR="00902DFA">
        <w:rPr>
          <w:rFonts w:asciiTheme="minorEastAsia" w:eastAsiaTheme="minorEastAsia" w:hAnsiTheme="minorEastAsia"/>
          <w:b/>
        </w:rPr>
        <w:t>.</w:t>
      </w:r>
      <w:r w:rsidRPr="00E70407">
        <w:rPr>
          <w:rFonts w:asciiTheme="minorEastAsia" w:eastAsiaTheme="minorEastAsia" w:hAnsiTheme="minorEastAsia" w:hint="eastAsia"/>
          <w:b/>
          <w:bCs/>
        </w:rPr>
        <w:t>「</w:t>
      </w:r>
      <w:r w:rsidRPr="00E70407">
        <w:rPr>
          <w:rFonts w:asciiTheme="minorEastAsia" w:eastAsiaTheme="minorEastAsia" w:hAnsiTheme="minorEastAsia" w:hint="eastAsia"/>
          <w:b/>
        </w:rPr>
        <w:t>ALL-T11/ T-ALL-211-U</w:t>
      </w:r>
      <w:r w:rsidRPr="00E70407">
        <w:rPr>
          <w:rFonts w:asciiTheme="minorEastAsia" w:eastAsiaTheme="minorEastAsia" w:hAnsiTheme="minorEastAsia" w:hint="eastAsia"/>
          <w:b/>
          <w:bCs/>
        </w:rPr>
        <w:t>」が</w:t>
      </w:r>
      <w:r w:rsidRPr="00E70407">
        <w:rPr>
          <w:rFonts w:asciiTheme="minorEastAsia" w:eastAsiaTheme="minorEastAsia" w:hAnsiTheme="minorEastAsia" w:hint="eastAsia"/>
          <w:b/>
        </w:rPr>
        <w:t xml:space="preserve">JPLSG </w:t>
      </w:r>
      <w:r w:rsidRPr="00E70407">
        <w:rPr>
          <w:rFonts w:asciiTheme="minorEastAsia" w:eastAsiaTheme="minorEastAsia" w:hAnsiTheme="minorEastAsia" w:hint="eastAsia"/>
          <w:b/>
          <w:bCs/>
        </w:rPr>
        <w:t>及び</w:t>
      </w:r>
      <w:r w:rsidRPr="00E70407">
        <w:rPr>
          <w:rFonts w:asciiTheme="minorEastAsia" w:eastAsiaTheme="minorEastAsia" w:hAnsiTheme="minorEastAsia" w:hint="eastAsia"/>
          <w:b/>
        </w:rPr>
        <w:t xml:space="preserve">JALSG </w:t>
      </w:r>
      <w:r w:rsidRPr="00E70407">
        <w:rPr>
          <w:rFonts w:asciiTheme="minorEastAsia" w:eastAsiaTheme="minorEastAsia" w:hAnsiTheme="minorEastAsia" w:hint="eastAsia"/>
          <w:b/>
          <w:bCs/>
        </w:rPr>
        <w:t>の臨床試験であること</w:t>
      </w:r>
    </w:p>
    <w:p w14:paraId="181FC833"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今回、説明する治療法の「</w:t>
      </w:r>
      <w:r w:rsidRPr="00A44450">
        <w:rPr>
          <w:rFonts w:asciiTheme="minorEastAsia" w:hAnsiTheme="minorEastAsia" w:cs="çƒ¯‰ˇøD¸[$" w:hint="eastAsia"/>
          <w:sz w:val="21"/>
          <w:szCs w:val="21"/>
        </w:rPr>
        <w:t xml:space="preserve">ALL-T11/ T-ALL-211-U </w:t>
      </w:r>
      <w:r w:rsidRPr="00A44450">
        <w:rPr>
          <w:rFonts w:asciiTheme="minorEastAsia" w:hAnsiTheme="minorEastAsia" w:cs="çƒ¯‰ˇøD¸[$" w:hint="eastAsia"/>
          <w:bCs/>
          <w:sz w:val="21"/>
          <w:szCs w:val="21"/>
        </w:rPr>
        <w:t>臨床試験」（以下</w:t>
      </w:r>
      <w:r w:rsidRPr="00A44450">
        <w:rPr>
          <w:rFonts w:asciiTheme="minorEastAsia" w:hAnsiTheme="minorEastAsia" w:cs="çƒ¯‰ˇøD¸[$" w:hint="eastAsia"/>
          <w:sz w:val="21"/>
          <w:szCs w:val="21"/>
        </w:rPr>
        <w:t xml:space="preserve">ALL-T11 </w:t>
      </w:r>
      <w:r w:rsidRPr="00A44450">
        <w:rPr>
          <w:rFonts w:asciiTheme="minorEastAsia" w:hAnsiTheme="minorEastAsia" w:cs="çƒ¯‰ˇøD¸[$" w:hint="eastAsia"/>
          <w:bCs/>
          <w:sz w:val="21"/>
          <w:szCs w:val="21"/>
        </w:rPr>
        <w:t>と略します）は、過去に日本や海外で行われた</w:t>
      </w:r>
      <w:r w:rsidRPr="00A44450">
        <w:rPr>
          <w:rFonts w:asciiTheme="minorEastAsia" w:hAnsiTheme="minorEastAsia" w:cs="çƒ¯‰ˇøD¸[$" w:hint="eastAsia"/>
          <w:sz w:val="21"/>
          <w:szCs w:val="21"/>
        </w:rPr>
        <w:t xml:space="preserve">T-ALL </w:t>
      </w:r>
      <w:r w:rsidRPr="00A44450">
        <w:rPr>
          <w:rFonts w:asciiTheme="minorEastAsia" w:hAnsiTheme="minorEastAsia" w:cs="çƒ¯‰ˇøD¸[$" w:hint="eastAsia"/>
          <w:bCs/>
          <w:sz w:val="21"/>
          <w:szCs w:val="21"/>
        </w:rPr>
        <w:t>の患者さんに対する臨床試験の結果をもとに、よ</w:t>
      </w:r>
      <w:r w:rsidRPr="00A44450">
        <w:rPr>
          <w:rFonts w:asciiTheme="minorEastAsia" w:hAnsiTheme="minorEastAsia" w:cs="çƒ¯‰ˇøD¸[$" w:hint="eastAsia"/>
          <w:bCs/>
          <w:sz w:val="21"/>
          <w:szCs w:val="21"/>
        </w:rPr>
        <w:lastRenderedPageBreak/>
        <w:t>りよい治療法を開発するために作成した臨床試験です。このように患者さんを対象として、治療法や診断方法などを研究することを「臨床試験」と呼んでいます。白血病のような発生数の少ない病気の場合には、全国のそれぞれの病院で別々の治療法を行っていても、その治療法が本当に安全で効果があるのかはいつまでたってもわかりません。</w:t>
      </w:r>
    </w:p>
    <w:p w14:paraId="165015F6"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そこで、多施設が共同で多くの患者さんを対象に「臨床試験」を行い、その治療法が本当に安全で効果があるのかを調べ、より良い治療法を開発することが必要です。あなたの病気を治すために現時点でわかっている情報も、今までに患者さんにご協力いただいた臨床試験によって明らかになっています。</w:t>
      </w:r>
    </w:p>
    <w:p w14:paraId="19673225"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今回の臨床試験は、小児血液腫瘍の専門医師や研究者からなる全国的規模の研究組織である日本小児白血病リンパ腫研究グループ（Japanese Pediatric Leukemia/Lymphoma Study Group: JPLSG）と、成人白血病治療の専門医師や研究者からなる全国的規模の研究組織である成人白血病治療</w:t>
      </w:r>
      <w:r w:rsidR="009B3F38" w:rsidRPr="00A44450">
        <w:rPr>
          <w:rFonts w:asciiTheme="minorEastAsia" w:hAnsiTheme="minorEastAsia" w:cs="çƒ¯‰ˇøD¸[$" w:hint="eastAsia"/>
          <w:bCs/>
          <w:sz w:val="21"/>
          <w:szCs w:val="21"/>
        </w:rPr>
        <w:t>共同</w:t>
      </w:r>
      <w:r w:rsidRPr="00A44450">
        <w:rPr>
          <w:rFonts w:asciiTheme="minorEastAsia" w:hAnsiTheme="minorEastAsia" w:cs="çƒ¯‰ˇøD¸[$" w:hint="eastAsia"/>
          <w:bCs/>
          <w:sz w:val="21"/>
          <w:szCs w:val="21"/>
        </w:rPr>
        <w:t>研究グループ（Japan Adult Leukemia Study Group: JALSG）の2 つの研究グループが共同して、小児から青年期までのあなたと同じ病気の患者さんに対してよりよい治療法の開発を目指し、本研究を計画いたしました。JPLSG とJALSG は共に公費の支援を受けて、小児および成人の血液腫瘍に対して臨床試験を行ってきています。</w:t>
      </w:r>
    </w:p>
    <w:p w14:paraId="26FB7CA0"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18E8CF08" w14:textId="77777777" w:rsidR="001F7F72" w:rsidRPr="00E70407" w:rsidRDefault="001F7F72" w:rsidP="00A44450">
      <w:pPr>
        <w:pStyle w:val="1"/>
        <w:rPr>
          <w:rFonts w:asciiTheme="minorEastAsia" w:eastAsiaTheme="minorEastAsia" w:hAnsiTheme="minorEastAsia"/>
          <w:b/>
        </w:rPr>
      </w:pPr>
      <w:r w:rsidRPr="00E70407">
        <w:rPr>
          <w:rFonts w:asciiTheme="minorEastAsia" w:eastAsiaTheme="minorEastAsia" w:hAnsiTheme="minorEastAsia" w:hint="eastAsia"/>
          <w:b/>
        </w:rPr>
        <w:t>4. 本臨床試験の目的と方法について</w:t>
      </w:r>
    </w:p>
    <w:p w14:paraId="78079FD0" w14:textId="6B44BAA8"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小児の急性リンパ性白血病の治療成績は徐々に向上し、T-ALL においては現在約60</w:t>
      </w:r>
      <w:r w:rsidRPr="00A44450">
        <w:rPr>
          <w:rFonts w:asciiTheme="minorEastAsia" w:hAnsiTheme="minorEastAsia" w:cs="ヒラギノ角ゴ Std W8" w:hint="eastAsia"/>
          <w:bCs/>
          <w:sz w:val="21"/>
          <w:szCs w:val="21"/>
        </w:rPr>
        <w:t>〜</w:t>
      </w:r>
      <w:r w:rsidRPr="00A44450">
        <w:rPr>
          <w:rFonts w:asciiTheme="minorEastAsia" w:hAnsiTheme="minorEastAsia" w:cs="çƒ¯‰ˇøD¸[$" w:hint="eastAsia"/>
          <w:bCs/>
          <w:sz w:val="21"/>
          <w:szCs w:val="21"/>
        </w:rPr>
        <w:t>70％の患者さんが化学療法または造血幹細胞移植によって治癒するようになりました。しかし内科で治療される10代後半から20代前半の急性リンパ性白血病の患者さんの治療成績は約45%と、小児の成績に比較して不良でした。近年では10 代後半から20 代前半などの思春期・若年成人の患者さんに小児と同じ治療法を行うことで治療成績が向上することがわかってきました。JALSG では2002 年に開始された「ALL202-U」という臨床試験から、この研究と同じ年齢層のALL 患者さんに小児の治療法を行う臨床試験を行ってきました。今回は10 代後半から20 代前半のT-ALL の患者さんだけを対象としてその治療成績をさらに向上させることを目的として、小児の研究グループであるJPLSG との共同研究を計画しました。</w:t>
      </w:r>
    </w:p>
    <w:p w14:paraId="28C6E808" w14:textId="2E484DC4"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これまでに国内外で行われた小児の臨床試験の結果から、同じT-ALL でもいくつかの検査の値や最初の部分の治療の効き具合により白血病の治りやすさを予測することが可能であることがわかってきました。このように、治りやすいと予測されるグループと治りにくいと予測されるグループとに患者さんを分けて、それぞれに適していると考えられる治療を選択することを「層別化治療」と言います。本試験では、主に髄注とステロイドという</w:t>
      </w:r>
      <w:r w:rsidRPr="00A44450">
        <w:rPr>
          <w:rFonts w:asciiTheme="minorEastAsia" w:hAnsiTheme="minorEastAsia" w:cs="çƒ¯‰ˇøD¸[$" w:hint="eastAsia"/>
          <w:bCs/>
          <w:sz w:val="21"/>
          <w:szCs w:val="21"/>
        </w:rPr>
        <w:lastRenderedPageBreak/>
        <w:t>薬の投与を開始した後、最初の1 週間での治療の効き具合(ステロイド反応性)、寛解導入療法(I</w:t>
      </w:r>
      <w:r w:rsidRPr="00A44450">
        <w:rPr>
          <w:rFonts w:asciiTheme="minorEastAsia" w:hAnsiTheme="minorEastAsia" w:cs="çƒ¯‰ˇøD¸[$" w:hint="eastAsia"/>
          <w:bCs/>
          <w:sz w:val="13"/>
          <w:szCs w:val="13"/>
        </w:rPr>
        <w:t>A</w:t>
      </w:r>
      <w:r w:rsidRPr="00A44450">
        <w:rPr>
          <w:rFonts w:asciiTheme="minorEastAsia" w:hAnsiTheme="minorEastAsia" w:cs="çƒ¯‰ˇøD¸[$" w:hint="eastAsia"/>
          <w:bCs/>
          <w:sz w:val="21"/>
          <w:szCs w:val="21"/>
        </w:rPr>
        <w:t>)と呼ばれる約1 か月間の初期治療後の完全寛解の有無（「初期治療反応性」）、寛解導入療法(I</w:t>
      </w:r>
      <w:r w:rsidRPr="00A44450">
        <w:rPr>
          <w:rFonts w:asciiTheme="minorEastAsia" w:hAnsiTheme="minorEastAsia" w:cs="çƒ¯‰ˇøD¸[$" w:hint="eastAsia"/>
          <w:bCs/>
          <w:sz w:val="13"/>
          <w:szCs w:val="13"/>
        </w:rPr>
        <w:t>A</w:t>
      </w:r>
      <w:r w:rsidRPr="00A44450">
        <w:rPr>
          <w:rFonts w:asciiTheme="minorEastAsia" w:hAnsiTheme="minorEastAsia" w:cs="çƒ¯‰ˇøD¸[$" w:hint="eastAsia"/>
          <w:bCs/>
          <w:sz w:val="21"/>
          <w:szCs w:val="21"/>
        </w:rPr>
        <w:t>)後さらに早期強化療法(I</w:t>
      </w:r>
      <w:r w:rsidRPr="00A44450">
        <w:rPr>
          <w:rFonts w:asciiTheme="minorEastAsia" w:hAnsiTheme="minorEastAsia" w:cs="çƒ¯‰ˇøD¸[$" w:hint="eastAsia"/>
          <w:bCs/>
          <w:sz w:val="13"/>
          <w:szCs w:val="13"/>
        </w:rPr>
        <w:t>B</w:t>
      </w:r>
      <w:r w:rsidRPr="00A44450">
        <w:rPr>
          <w:rFonts w:asciiTheme="minorEastAsia" w:hAnsiTheme="minorEastAsia" w:cs="çƒ¯‰ˇøD¸[$" w:hint="eastAsia"/>
          <w:bCs/>
          <w:sz w:val="21"/>
          <w:szCs w:val="21"/>
        </w:rPr>
        <w:t>)と呼ばれる約1 か月間の初期治療後の目に見えないレベルで残っている白血病細胞（微小残存病変(びしょうざんぞんびょうへん)</w:t>
      </w:r>
      <w:r w:rsidRPr="00A44450">
        <w:rPr>
          <w:rFonts w:asciiTheme="minorEastAsia" w:hAnsiTheme="minorEastAsia" w:cs="çƒ¯‰ˇøD¸[$" w:hint="eastAsia"/>
          <w:bCs/>
          <w:sz w:val="13"/>
          <w:szCs w:val="13"/>
        </w:rPr>
        <w:t>＃1</w:t>
      </w:r>
      <w:r w:rsidRPr="00A44450">
        <w:rPr>
          <w:rFonts w:asciiTheme="minorEastAsia" w:hAnsiTheme="minorEastAsia" w:cs="çƒ¯‰ˇøD¸[$" w:hint="eastAsia"/>
          <w:bCs/>
          <w:sz w:val="21"/>
          <w:szCs w:val="21"/>
        </w:rPr>
        <w:t>）の量によって、下記</w:t>
      </w:r>
      <w:r w:rsidRPr="00A44450">
        <w:rPr>
          <w:rFonts w:asciiTheme="minorEastAsia" w:hAnsiTheme="minorEastAsia" w:cs="MS Reference Sans Serif" w:hint="eastAsia"/>
          <w:bCs/>
          <w:sz w:val="21"/>
          <w:szCs w:val="21"/>
        </w:rPr>
        <w:t>①</w:t>
      </w:r>
      <w:r w:rsidRPr="00A44450">
        <w:rPr>
          <w:rFonts w:asciiTheme="minorEastAsia" w:hAnsiTheme="minorEastAsia" w:cs="ヒラギノ角ゴ Std W8" w:hint="eastAsia"/>
          <w:bCs/>
          <w:sz w:val="21"/>
          <w:szCs w:val="21"/>
        </w:rPr>
        <w:t>〜</w:t>
      </w:r>
      <w:r w:rsidRPr="00A44450">
        <w:rPr>
          <w:rFonts w:asciiTheme="minorEastAsia" w:hAnsiTheme="minorEastAsia" w:cs="MS Reference Sans Serif" w:hint="eastAsia"/>
          <w:bCs/>
          <w:sz w:val="21"/>
          <w:szCs w:val="21"/>
        </w:rPr>
        <w:t>③</w:t>
      </w:r>
      <w:r w:rsidRPr="00A44450">
        <w:rPr>
          <w:rFonts w:asciiTheme="minorEastAsia" w:hAnsiTheme="minorEastAsia" w:cs="çƒ¯‰ˇøD¸[$" w:hint="eastAsia"/>
          <w:bCs/>
          <w:sz w:val="21"/>
          <w:szCs w:val="21"/>
        </w:rPr>
        <w:t>のように再発しやすさに基づくリスク分類を行います。そして、それぞれのタイプに適すると考えられる治療を行い、それらの治療が、どのくらい安全で、よく効くかということを調べることが本臨床試験の目的です。「ALL-T11 臨床試験」には、約120 人の患者さんにご協力いただく予定です。</w:t>
      </w:r>
    </w:p>
    <w:p w14:paraId="71C055CB"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7F6B96CE" w14:textId="01085F95"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①</w:t>
      </w:r>
      <w:r w:rsidRPr="00A44450">
        <w:rPr>
          <w:rFonts w:asciiTheme="minorEastAsia" w:hAnsiTheme="minorEastAsia" w:cs="çƒ¯‰ˇøD¸[$" w:hint="eastAsia"/>
          <w:bCs/>
          <w:sz w:val="21"/>
          <w:szCs w:val="21"/>
        </w:rPr>
        <w:t>治りやすい（再発するリスクが低い）と予測されるタイプ（「標準リスク(SR)群」）：これまで日本でよく用いられてきた抗がん剤で良好な治療成績が期待できるため、新しく開発されたネララビンという抗がん剤を用いず、造血幹細胞移植も行わない、より副作用の少ない化学療法を行います。</w:t>
      </w:r>
    </w:p>
    <w:p w14:paraId="5F6364FC" w14:textId="3BE39902"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②</w:t>
      </w:r>
      <w:r w:rsidRPr="00A44450">
        <w:rPr>
          <w:rFonts w:asciiTheme="minorEastAsia" w:hAnsiTheme="minorEastAsia" w:cs="çƒ¯‰ˇøD¸[$" w:hint="eastAsia"/>
          <w:bCs/>
          <w:sz w:val="21"/>
          <w:szCs w:val="21"/>
        </w:rPr>
        <w:t>中間のタイプ（「高リスク(HR)群」）：造血幹細胞移植は行いませんが、ネララビンを用いることで、より強力な化学療法を行います。</w:t>
      </w:r>
    </w:p>
    <w:p w14:paraId="618A960F" w14:textId="56DB18EB"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③</w:t>
      </w:r>
      <w:r w:rsidRPr="00A44450">
        <w:rPr>
          <w:rFonts w:asciiTheme="minorEastAsia" w:hAnsiTheme="minorEastAsia" w:cs="çƒ¯‰ˇøD¸[$" w:hint="eastAsia"/>
          <w:bCs/>
          <w:sz w:val="21"/>
          <w:szCs w:val="21"/>
        </w:rPr>
        <w:t>治りにくい（再発リスクが高い）と予測されるタイプ（「超高リスク(VHR)群」）：ネララビンを含むより強くした化学療法と造血幹細胞移植の双方を行います。</w:t>
      </w:r>
    </w:p>
    <w:p w14:paraId="1CAB9DD0"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7ED1EF4E" w14:textId="77777777" w:rsidR="001F7F72" w:rsidRPr="00E70407" w:rsidRDefault="001F7F72" w:rsidP="00A44450">
      <w:pPr>
        <w:pStyle w:val="1"/>
        <w:rPr>
          <w:rFonts w:asciiTheme="minorEastAsia" w:eastAsiaTheme="minorEastAsia" w:hAnsiTheme="minorEastAsia"/>
          <w:b/>
        </w:rPr>
      </w:pPr>
      <w:r w:rsidRPr="00E70407">
        <w:rPr>
          <w:rFonts w:asciiTheme="minorEastAsia" w:eastAsiaTheme="minorEastAsia" w:hAnsiTheme="minorEastAsia" w:hint="eastAsia"/>
          <w:b/>
        </w:rPr>
        <w:t>5. 本臨床試験の内容について</w:t>
      </w:r>
    </w:p>
    <w:p w14:paraId="56D66CC2" w14:textId="77777777" w:rsidR="001F7F72" w:rsidRPr="00E70407" w:rsidRDefault="001F7F72" w:rsidP="00A44450">
      <w:pPr>
        <w:pStyle w:val="2"/>
        <w:rPr>
          <w:rFonts w:asciiTheme="minorEastAsia" w:eastAsiaTheme="minorEastAsia" w:hAnsiTheme="minorEastAsia"/>
          <w:b/>
        </w:rPr>
      </w:pPr>
      <w:r w:rsidRPr="00E70407">
        <w:rPr>
          <w:rFonts w:asciiTheme="minorEastAsia" w:eastAsiaTheme="minorEastAsia" w:hAnsiTheme="minorEastAsia" w:hint="eastAsia"/>
          <w:b/>
        </w:rPr>
        <w:t>5-1. 「ALL-T11 臨床試験」で使われる薬について</w:t>
      </w:r>
    </w:p>
    <w:p w14:paraId="70D9A3FE" w14:textId="6EC960E3"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「ALL-T11 臨床試験」で使用する薬はすべて、これまで日本国内や海外で多くの患者さんに使用され、白血病治療薬として効果があるとされているものです。この臨床試験では、個々の効果が確認されている白血病治療薬のより有効な組み合わせについて検討することを目的としています。新規薬剤であるネララビンは、日本において「再発・難治性のT-ALL」を対象として保険適応が認められておりますが、我々は「高リスク（HR）群」「超高リスク（VHR）群」は難治性のT-ALL と考えており、今回の臨床試験で保険診療として用いることが妥当と考えております。</w:t>
      </w:r>
    </w:p>
    <w:p w14:paraId="68753E68" w14:textId="77777777" w:rsidR="001F7F72" w:rsidRPr="00E70407" w:rsidRDefault="001F7F72" w:rsidP="001F7F72">
      <w:pPr>
        <w:widowControl/>
        <w:autoSpaceDE w:val="0"/>
        <w:autoSpaceDN w:val="0"/>
        <w:adjustRightInd w:val="0"/>
        <w:jc w:val="left"/>
        <w:rPr>
          <w:rFonts w:asciiTheme="minorEastAsia" w:hAnsiTheme="minorEastAsia" w:cs="çƒ¯‰ˇøD¸[$"/>
          <w:b/>
          <w:bCs/>
          <w:sz w:val="21"/>
          <w:szCs w:val="21"/>
        </w:rPr>
      </w:pPr>
    </w:p>
    <w:p w14:paraId="74E814CA" w14:textId="77777777" w:rsidR="001F7F72" w:rsidRPr="00E70407" w:rsidRDefault="001F7F72" w:rsidP="00A44450">
      <w:pPr>
        <w:pStyle w:val="2"/>
        <w:rPr>
          <w:rFonts w:asciiTheme="minorEastAsia" w:eastAsiaTheme="minorEastAsia" w:hAnsiTheme="minorEastAsia"/>
          <w:b/>
        </w:rPr>
      </w:pPr>
      <w:r w:rsidRPr="00E70407">
        <w:rPr>
          <w:rFonts w:asciiTheme="minorEastAsia" w:eastAsiaTheme="minorEastAsia" w:hAnsiTheme="minorEastAsia" w:hint="eastAsia"/>
          <w:b/>
        </w:rPr>
        <w:t>5-2. 「ALL-T11 臨床試験」のスケジュール</w:t>
      </w:r>
    </w:p>
    <w:p w14:paraId="067270A3"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治療スケジュールは、大きく4 つに分かれます。まずは、顕微鏡検査において、骨髄の中に白血病細胞がほとんど見えず（白血病細胞が骨髄にある細胞の5 ％未満であること）、かつ脳・脊髄内(中枢神経系)など骨髄以外の臓器に白血病の浸潤（「髄外浸潤)」と呼びます）がない状態、すなわち「完全寛解」を目指す「寛解導入療法(りょうほう)」を行います。続いて、完全寛解になった後に目に見えないレベルで残っている白血病細胞（微小残存病変）を減らすための治療「強化療法」を行います。一部の患者さんには「強化療法」中に造血幹細胞移植治療を行います。「強化療法」のあとには、もう一度寛解導入療法に似た、「再寛解導入療法」とよばれる治療を行い、最後に白血病細胞がほとんどない状態を維持する目的で「維持療法」を行います。なお、「維持療法」以外はいずれの治療も大変強力であるため、原則として入院の上で治療が行われます。「維持療法」は外来通院して頂きながら行います。治療期間は全部で約2 年です。このうち入院期間は約10 か月ですが、患者さんの状態によっては、長くなったり短くなったりすることもあります。</w:t>
      </w:r>
    </w:p>
    <w:p w14:paraId="6F57DC60"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「本臨床試験」の総試験期間は約5 年間で、登録期間、追跡期間は以下の通りです。</w:t>
      </w:r>
    </w:p>
    <w:p w14:paraId="18AE53CD"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総試験期間:2013 年</w:t>
      </w:r>
      <w:r w:rsidRPr="00A44450">
        <w:rPr>
          <w:rFonts w:asciiTheme="minorEastAsia" w:hAnsiTheme="minorEastAsia" w:cs="çƒ¯‰ˇøD¸[$"/>
          <w:bCs/>
          <w:sz w:val="21"/>
          <w:szCs w:val="21"/>
        </w:rPr>
        <w:t>7</w:t>
      </w:r>
      <w:r w:rsidRPr="00A44450">
        <w:rPr>
          <w:rFonts w:asciiTheme="minorEastAsia" w:hAnsiTheme="minorEastAsia" w:cs="çƒ¯‰ˇøD¸[$" w:hint="eastAsia"/>
          <w:bCs/>
          <w:sz w:val="21"/>
          <w:szCs w:val="21"/>
        </w:rPr>
        <w:t>月</w:t>
      </w:r>
      <w:r w:rsidRPr="00A44450">
        <w:rPr>
          <w:rFonts w:asciiTheme="minorEastAsia" w:hAnsiTheme="minorEastAsia" w:cs="çƒ¯‰ˇøD¸[$"/>
          <w:bCs/>
          <w:sz w:val="21"/>
          <w:szCs w:val="21"/>
        </w:rPr>
        <w:t>1</w:t>
      </w:r>
      <w:r w:rsidRPr="00A44450">
        <w:rPr>
          <w:rFonts w:asciiTheme="minorEastAsia" w:hAnsiTheme="minorEastAsia" w:cs="çƒ¯‰ˇøD¸[$" w:hint="eastAsia"/>
          <w:bCs/>
          <w:sz w:val="21"/>
          <w:szCs w:val="21"/>
        </w:rPr>
        <w:t>日〜20</w:t>
      </w:r>
      <w:r w:rsidR="002627A6" w:rsidRPr="00A44450">
        <w:rPr>
          <w:rFonts w:asciiTheme="minorEastAsia" w:hAnsiTheme="minorEastAsia" w:cs="çƒ¯‰ˇøD¸[$"/>
          <w:bCs/>
          <w:sz w:val="21"/>
          <w:szCs w:val="21"/>
        </w:rPr>
        <w:t>20</w:t>
      </w:r>
      <w:r w:rsidRPr="00A44450">
        <w:rPr>
          <w:rFonts w:asciiTheme="minorEastAsia" w:hAnsiTheme="minorEastAsia" w:cs="çƒ¯‰ˇøD¸[$" w:hint="eastAsia"/>
          <w:bCs/>
          <w:sz w:val="21"/>
          <w:szCs w:val="21"/>
        </w:rPr>
        <w:t xml:space="preserve"> 年</w:t>
      </w:r>
      <w:r w:rsidR="002627A6" w:rsidRPr="00A44450">
        <w:rPr>
          <w:rFonts w:asciiTheme="minorEastAsia" w:hAnsiTheme="minorEastAsia" w:cs="çƒ¯‰ˇøD¸[$"/>
          <w:bCs/>
          <w:sz w:val="21"/>
          <w:szCs w:val="21"/>
        </w:rPr>
        <w:t>11</w:t>
      </w:r>
      <w:r w:rsidRPr="00A44450">
        <w:rPr>
          <w:rFonts w:asciiTheme="minorEastAsia" w:hAnsiTheme="minorEastAsia" w:cs="çƒ¯‰ˇøD¸[$" w:hint="eastAsia"/>
          <w:bCs/>
          <w:sz w:val="21"/>
          <w:szCs w:val="21"/>
        </w:rPr>
        <w:t>月3</w:t>
      </w:r>
      <w:r w:rsidR="002627A6" w:rsidRPr="00A44450">
        <w:rPr>
          <w:rFonts w:asciiTheme="minorEastAsia" w:hAnsiTheme="minorEastAsia" w:cs="çƒ¯‰ˇøD¸[$"/>
          <w:bCs/>
          <w:sz w:val="21"/>
          <w:szCs w:val="21"/>
        </w:rPr>
        <w:t>0</w:t>
      </w:r>
      <w:r w:rsidRPr="00A44450">
        <w:rPr>
          <w:rFonts w:asciiTheme="minorEastAsia" w:hAnsiTheme="minorEastAsia" w:cs="çƒ¯‰ˇøD¸[$" w:hint="eastAsia"/>
          <w:bCs/>
          <w:sz w:val="21"/>
          <w:szCs w:val="21"/>
        </w:rPr>
        <w:t>日</w:t>
      </w:r>
    </w:p>
    <w:p w14:paraId="72D19BF0" w14:textId="77777777" w:rsidR="002627A6"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登録期間:　2013 年</w:t>
      </w:r>
      <w:r w:rsidRPr="00A44450">
        <w:rPr>
          <w:rFonts w:asciiTheme="minorEastAsia" w:hAnsiTheme="minorEastAsia" w:cs="çƒ¯‰ˇøD¸[$"/>
          <w:bCs/>
          <w:sz w:val="21"/>
          <w:szCs w:val="21"/>
        </w:rPr>
        <w:t>7</w:t>
      </w:r>
      <w:r w:rsidRPr="00A44450">
        <w:rPr>
          <w:rFonts w:asciiTheme="minorEastAsia" w:hAnsiTheme="minorEastAsia" w:cs="çƒ¯‰ˇøD¸[$" w:hint="eastAsia"/>
          <w:bCs/>
          <w:sz w:val="21"/>
          <w:szCs w:val="21"/>
        </w:rPr>
        <w:t>月</w:t>
      </w:r>
      <w:r w:rsidRPr="00A44450">
        <w:rPr>
          <w:rFonts w:asciiTheme="minorEastAsia" w:hAnsiTheme="minorEastAsia" w:cs="çƒ¯‰ˇøD¸[$"/>
          <w:bCs/>
          <w:sz w:val="21"/>
          <w:szCs w:val="21"/>
        </w:rPr>
        <w:t>1</w:t>
      </w:r>
      <w:r w:rsidRPr="00A44450">
        <w:rPr>
          <w:rFonts w:asciiTheme="minorEastAsia" w:hAnsiTheme="minorEastAsia" w:cs="çƒ¯‰ˇøD¸[$" w:hint="eastAsia"/>
          <w:bCs/>
          <w:sz w:val="21"/>
          <w:szCs w:val="21"/>
        </w:rPr>
        <w:t>日〜201</w:t>
      </w:r>
      <w:r w:rsidR="002627A6" w:rsidRPr="00A44450">
        <w:rPr>
          <w:rFonts w:asciiTheme="minorEastAsia" w:hAnsiTheme="minorEastAsia" w:cs="çƒ¯‰ˇøD¸[$"/>
          <w:bCs/>
          <w:sz w:val="21"/>
          <w:szCs w:val="21"/>
        </w:rPr>
        <w:t>7</w:t>
      </w:r>
      <w:r w:rsidRPr="00A44450">
        <w:rPr>
          <w:rFonts w:asciiTheme="minorEastAsia" w:hAnsiTheme="minorEastAsia" w:cs="çƒ¯‰ˇøD¸[$" w:hint="eastAsia"/>
          <w:bCs/>
          <w:sz w:val="21"/>
          <w:szCs w:val="21"/>
        </w:rPr>
        <w:t xml:space="preserve"> 年</w:t>
      </w:r>
      <w:r w:rsidR="002627A6" w:rsidRPr="00A44450">
        <w:rPr>
          <w:rFonts w:asciiTheme="minorEastAsia" w:hAnsiTheme="minorEastAsia" w:cs="çƒ¯‰ˇøD¸[$"/>
          <w:bCs/>
          <w:sz w:val="21"/>
          <w:szCs w:val="21"/>
        </w:rPr>
        <w:t>11</w:t>
      </w:r>
      <w:r w:rsidRPr="00A44450">
        <w:rPr>
          <w:rFonts w:asciiTheme="minorEastAsia" w:hAnsiTheme="minorEastAsia" w:cs="çƒ¯‰ˇøD¸[$" w:hint="eastAsia"/>
          <w:bCs/>
          <w:sz w:val="21"/>
          <w:szCs w:val="21"/>
        </w:rPr>
        <w:t>月3</w:t>
      </w:r>
      <w:r w:rsidR="002627A6" w:rsidRPr="00A44450">
        <w:rPr>
          <w:rFonts w:asciiTheme="minorEastAsia" w:hAnsiTheme="minorEastAsia" w:cs="çƒ¯‰ˇøD¸[$"/>
          <w:bCs/>
          <w:sz w:val="21"/>
          <w:szCs w:val="21"/>
        </w:rPr>
        <w:t>0</w:t>
      </w:r>
      <w:r w:rsidRPr="00A44450">
        <w:rPr>
          <w:rFonts w:asciiTheme="minorEastAsia" w:hAnsiTheme="minorEastAsia" w:cs="çƒ¯‰ˇøD¸[$" w:hint="eastAsia"/>
          <w:bCs/>
          <w:sz w:val="21"/>
          <w:szCs w:val="21"/>
        </w:rPr>
        <w:t>日</w:t>
      </w:r>
    </w:p>
    <w:p w14:paraId="6E58366D" w14:textId="77777777" w:rsidR="002627A6" w:rsidRPr="00A44450" w:rsidRDefault="001F7F72" w:rsidP="002627A6">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rPr>
        <w:t>追跡期間:</w:t>
      </w:r>
      <w:r w:rsidR="00686403" w:rsidRPr="00A44450">
        <w:rPr>
          <w:rFonts w:asciiTheme="minorEastAsia" w:hAnsiTheme="minorEastAsia" w:cs="çƒ¯‰ˇøD¸[$" w:hint="eastAsia"/>
          <w:bCs/>
          <w:sz w:val="21"/>
        </w:rPr>
        <w:t xml:space="preserve">　</w:t>
      </w:r>
      <w:r w:rsidRPr="00A44450">
        <w:rPr>
          <w:rFonts w:asciiTheme="minorEastAsia" w:hAnsiTheme="minorEastAsia" w:cs="çƒ¯‰ˇøD¸[$" w:hint="eastAsia"/>
          <w:bCs/>
          <w:sz w:val="21"/>
        </w:rPr>
        <w:t>201</w:t>
      </w:r>
      <w:r w:rsidR="002627A6" w:rsidRPr="00A44450">
        <w:rPr>
          <w:rFonts w:asciiTheme="minorEastAsia" w:hAnsiTheme="minorEastAsia" w:cs="çƒ¯‰ˇøD¸[$"/>
          <w:bCs/>
          <w:sz w:val="21"/>
        </w:rPr>
        <w:t>7</w:t>
      </w:r>
      <w:r w:rsidRPr="00A44450">
        <w:rPr>
          <w:rFonts w:asciiTheme="minorEastAsia" w:hAnsiTheme="minorEastAsia" w:cs="çƒ¯‰ˇøD¸[$" w:hint="eastAsia"/>
          <w:bCs/>
          <w:sz w:val="21"/>
        </w:rPr>
        <w:t xml:space="preserve"> 年</w:t>
      </w:r>
      <w:r w:rsidR="00D47E06" w:rsidRPr="00A44450">
        <w:rPr>
          <w:rFonts w:asciiTheme="minorEastAsia" w:hAnsiTheme="minorEastAsia" w:cs="çƒ¯‰ˇøD¸[$"/>
          <w:bCs/>
          <w:sz w:val="21"/>
        </w:rPr>
        <w:t>12</w:t>
      </w:r>
      <w:r w:rsidRPr="00A44450">
        <w:rPr>
          <w:rFonts w:asciiTheme="minorEastAsia" w:hAnsiTheme="minorEastAsia" w:cs="çƒ¯‰ˇøD¸[$" w:hint="eastAsia"/>
          <w:bCs/>
          <w:sz w:val="21"/>
        </w:rPr>
        <w:t>月</w:t>
      </w:r>
      <w:r w:rsidR="00686403" w:rsidRPr="00A44450">
        <w:rPr>
          <w:rFonts w:asciiTheme="minorEastAsia" w:hAnsiTheme="minorEastAsia" w:cs="çƒ¯‰ˇøD¸[$"/>
          <w:bCs/>
          <w:sz w:val="21"/>
        </w:rPr>
        <w:t>1</w:t>
      </w:r>
      <w:r w:rsidRPr="00A44450">
        <w:rPr>
          <w:rFonts w:asciiTheme="minorEastAsia" w:hAnsiTheme="minorEastAsia" w:cs="çƒ¯‰ˇøD¸[$" w:hint="eastAsia"/>
          <w:bCs/>
          <w:sz w:val="21"/>
        </w:rPr>
        <w:t>日〜20</w:t>
      </w:r>
      <w:r w:rsidR="002627A6" w:rsidRPr="00A44450">
        <w:rPr>
          <w:rFonts w:asciiTheme="minorEastAsia" w:hAnsiTheme="minorEastAsia" w:cs="çƒ¯‰ˇøD¸[$"/>
          <w:bCs/>
          <w:sz w:val="21"/>
        </w:rPr>
        <w:t>20</w:t>
      </w:r>
      <w:r w:rsidRPr="00A44450">
        <w:rPr>
          <w:rFonts w:asciiTheme="minorEastAsia" w:hAnsiTheme="minorEastAsia" w:cs="çƒ¯‰ˇøD¸[$" w:hint="eastAsia"/>
          <w:bCs/>
          <w:sz w:val="21"/>
        </w:rPr>
        <w:t xml:space="preserve"> 年</w:t>
      </w:r>
      <w:r w:rsidR="002627A6" w:rsidRPr="00A44450">
        <w:rPr>
          <w:rFonts w:asciiTheme="minorEastAsia" w:hAnsiTheme="minorEastAsia" w:cs="çƒ¯‰ˇøD¸[$"/>
          <w:bCs/>
          <w:sz w:val="21"/>
        </w:rPr>
        <w:t>11</w:t>
      </w:r>
      <w:r w:rsidRPr="00A44450">
        <w:rPr>
          <w:rFonts w:asciiTheme="minorEastAsia" w:hAnsiTheme="minorEastAsia" w:cs="çƒ¯‰ˇøD¸[$" w:hint="eastAsia"/>
          <w:bCs/>
          <w:sz w:val="21"/>
        </w:rPr>
        <w:t>月3</w:t>
      </w:r>
      <w:r w:rsidR="002627A6" w:rsidRPr="00A44450">
        <w:rPr>
          <w:rFonts w:asciiTheme="minorEastAsia" w:hAnsiTheme="minorEastAsia" w:cs="çƒ¯‰ˇøD¸[$"/>
          <w:bCs/>
          <w:sz w:val="21"/>
        </w:rPr>
        <w:t>0</w:t>
      </w:r>
      <w:r w:rsidRPr="00A44450">
        <w:rPr>
          <w:rFonts w:asciiTheme="minorEastAsia" w:hAnsiTheme="minorEastAsia" w:cs="çƒ¯‰ˇøD¸[$" w:hint="eastAsia"/>
          <w:bCs/>
          <w:sz w:val="21"/>
        </w:rPr>
        <w:t>日</w:t>
      </w:r>
    </w:p>
    <w:p w14:paraId="0A43DB0B" w14:textId="0708DD6D"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本試験に参加をお決め頂く時期や治療内容により、経過を観察させて頂く期間が多少異なりますが、約2 年の治療期間とその後の経過を診る期間1〜4 年を合わせて、全体で総試験期間は3〜6 年間です。急性リンパ性白血病に対する治療法における一般的な治療期間や観察期間と同様です。</w:t>
      </w:r>
    </w:p>
    <w:p w14:paraId="6836E373"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1CC0A44C"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寛解導入療法</w:t>
      </w:r>
    </w:p>
    <w:p w14:paraId="256BB235"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先行治療相：最初の1 週間の治療</w:t>
      </w:r>
    </w:p>
    <w:p w14:paraId="2FA05061"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まず治療開始初日にメトトレキサート(商品名メソトレキセート)の髄注を行いその日から1 週間のプレドニゾロン（商品名プレドニン）単独投与が行われ、ステロイド反応性を確認いたします。そしてその後引き続き寛解導入療法が行われます。寛解導入療法は、「寛解導入療法(I</w:t>
      </w:r>
      <w:r w:rsidRPr="00A44450">
        <w:rPr>
          <w:rFonts w:asciiTheme="minorEastAsia" w:hAnsiTheme="minorEastAsia" w:cs="çƒ¯‰ˇøD¸[$" w:hint="eastAsia"/>
          <w:bCs/>
          <w:sz w:val="13"/>
          <w:szCs w:val="13"/>
        </w:rPr>
        <w:t>A</w:t>
      </w:r>
      <w:r w:rsidRPr="00A44450">
        <w:rPr>
          <w:rFonts w:asciiTheme="minorEastAsia" w:hAnsiTheme="minorEastAsia" w:cs="çƒ¯‰ˇøD¸[$" w:hint="eastAsia"/>
          <w:bCs/>
          <w:sz w:val="21"/>
          <w:szCs w:val="21"/>
        </w:rPr>
        <w:t>)」とそれに続いて行われる「早期強化療法 (I</w:t>
      </w:r>
      <w:r w:rsidRPr="00A44450">
        <w:rPr>
          <w:rFonts w:asciiTheme="minorEastAsia" w:hAnsiTheme="minorEastAsia" w:cs="çƒ¯‰ˇøD¸[$" w:hint="eastAsia"/>
          <w:bCs/>
          <w:sz w:val="13"/>
          <w:szCs w:val="13"/>
        </w:rPr>
        <w:t>B</w:t>
      </w:r>
      <w:r w:rsidRPr="00A44450">
        <w:rPr>
          <w:rFonts w:asciiTheme="minorEastAsia" w:hAnsiTheme="minorEastAsia" w:cs="çƒ¯‰ˇøD¸[$" w:hint="eastAsia"/>
          <w:bCs/>
          <w:sz w:val="21"/>
          <w:szCs w:val="21"/>
        </w:rPr>
        <w:t>)」から構成されています。</w:t>
      </w:r>
    </w:p>
    <w:p w14:paraId="34386AC3"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7364864A"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寛解導入療法(I</w:t>
      </w:r>
      <w:r w:rsidRPr="00A44450">
        <w:rPr>
          <w:rFonts w:asciiTheme="minorEastAsia" w:hAnsiTheme="minorEastAsia" w:cs="çƒ¯‰ˇøD¸[$" w:hint="eastAsia"/>
          <w:bCs/>
          <w:sz w:val="13"/>
          <w:szCs w:val="13"/>
        </w:rPr>
        <w:t>A</w:t>
      </w:r>
      <w:r w:rsidRPr="00A44450">
        <w:rPr>
          <w:rFonts w:asciiTheme="minorEastAsia" w:hAnsiTheme="minorEastAsia" w:cs="çƒ¯‰ˇøD¸[$" w:hint="eastAsia"/>
          <w:bCs/>
          <w:sz w:val="21"/>
          <w:szCs w:val="21"/>
        </w:rPr>
        <w:t>)</w:t>
      </w:r>
    </w:p>
    <w:p w14:paraId="7280C1B6"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4 週間の治療で、ビンクリスチン（商品名オンコビン）、デキサメタゾン（商品名デカドロン）、ダウノルビシン（商品名ダウノマイシン）、L-アスパラギナーゼ（商品名ロイナーゼ）が投与されます。この期間中、髄注を2 回行います（ただし中枢神経の浸潤が確認された場合は、さらに2 回追加します）。寛解導入療法( I</w:t>
      </w:r>
      <w:r w:rsidRPr="00A44450">
        <w:rPr>
          <w:rFonts w:asciiTheme="minorEastAsia" w:hAnsiTheme="minorEastAsia" w:cs="çƒ¯‰ˇøD¸[$" w:hint="eastAsia"/>
          <w:bCs/>
          <w:sz w:val="13"/>
          <w:szCs w:val="13"/>
        </w:rPr>
        <w:t>A</w:t>
      </w:r>
      <w:r w:rsidRPr="00A44450">
        <w:rPr>
          <w:rFonts w:asciiTheme="minorEastAsia" w:hAnsiTheme="minorEastAsia" w:cs="çƒ¯‰ˇøD¸[$" w:hint="eastAsia"/>
          <w:bCs/>
          <w:sz w:val="21"/>
          <w:szCs w:val="21"/>
        </w:rPr>
        <w:t>)終了後、適切な時期に骨髄検査を行い、完全寛解の有無を確認し、初期治療反応性を評価します。この結果が後のリスク分類に反映されます。ただしこの検査の結果の如何に関わらず、全員に早期強化療法 (I</w:t>
      </w:r>
      <w:r w:rsidRPr="00A44450">
        <w:rPr>
          <w:rFonts w:asciiTheme="minorEastAsia" w:hAnsiTheme="minorEastAsia" w:cs="çƒ¯‰ˇøD¸[$" w:hint="eastAsia"/>
          <w:bCs/>
          <w:sz w:val="13"/>
          <w:szCs w:val="13"/>
        </w:rPr>
        <w:t>B</w:t>
      </w:r>
      <w:r w:rsidRPr="00A44450">
        <w:rPr>
          <w:rFonts w:asciiTheme="minorEastAsia" w:hAnsiTheme="minorEastAsia" w:cs="çƒ¯‰ˇøD¸[$" w:hint="eastAsia"/>
          <w:bCs/>
          <w:sz w:val="21"/>
          <w:szCs w:val="21"/>
        </w:rPr>
        <w:t>)を行います。</w:t>
      </w:r>
    </w:p>
    <w:p w14:paraId="509454A2"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657FABE2"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早期強化療法(I</w:t>
      </w:r>
      <w:r w:rsidRPr="00A44450">
        <w:rPr>
          <w:rFonts w:asciiTheme="minorEastAsia" w:hAnsiTheme="minorEastAsia" w:cs="çƒ¯‰ˇøD¸[$" w:hint="eastAsia"/>
          <w:bCs/>
          <w:sz w:val="13"/>
          <w:szCs w:val="13"/>
        </w:rPr>
        <w:t>B</w:t>
      </w:r>
      <w:r w:rsidRPr="00A44450">
        <w:rPr>
          <w:rFonts w:asciiTheme="minorEastAsia" w:hAnsiTheme="minorEastAsia" w:cs="çƒ¯‰ˇøD¸[$" w:hint="eastAsia"/>
          <w:bCs/>
          <w:sz w:val="21"/>
          <w:szCs w:val="21"/>
        </w:rPr>
        <w:t>)</w:t>
      </w:r>
    </w:p>
    <w:p w14:paraId="6DF1DF8E"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シクロホスファミド（商品名エンドキサン）、シタラビン（商品名キロサイド）、L-アスパラギナーゼ、メルカプトプリン（商品名ロイケリン：経口）、の4 種類の抗がん剤を使います。この期間中、髄注を2 回行います。髄注で用いられる薬剤は、メトトレキサート、シタラビン、プレドニゾロンの3 種類です。早期強化療法(I</w:t>
      </w:r>
      <w:r w:rsidRPr="00A44450">
        <w:rPr>
          <w:rFonts w:asciiTheme="minorEastAsia" w:hAnsiTheme="minorEastAsia" w:cs="çƒ¯‰ˇøD¸[$" w:hint="eastAsia"/>
          <w:bCs/>
          <w:sz w:val="13"/>
          <w:szCs w:val="13"/>
        </w:rPr>
        <w:t>B</w:t>
      </w:r>
      <w:r w:rsidRPr="00A44450">
        <w:rPr>
          <w:rFonts w:asciiTheme="minorEastAsia" w:hAnsiTheme="minorEastAsia" w:cs="çƒ¯‰ˇøD¸[$" w:hint="eastAsia"/>
          <w:bCs/>
          <w:sz w:val="21"/>
          <w:szCs w:val="21"/>
        </w:rPr>
        <w:t>)が終了後、適切な時期に骨髄検査を行い、完全寛解と微小残存病変を確認します。この結果も後のリスク分類に反映されます。この時点で完全寛解に至らない場合には、試験治療は中止になります。</w:t>
      </w:r>
    </w:p>
    <w:p w14:paraId="731A3E59"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50D6CE99"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＜強化療法以降の治療＞</w:t>
      </w:r>
    </w:p>
    <w:p w14:paraId="0069B675" w14:textId="5120B300"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早期強化療法(I</w:t>
      </w:r>
      <w:r w:rsidRPr="00A44450">
        <w:rPr>
          <w:rFonts w:asciiTheme="minorEastAsia" w:hAnsiTheme="minorEastAsia" w:cs="çƒ¯‰ˇøD¸[$" w:hint="eastAsia"/>
          <w:bCs/>
          <w:sz w:val="13"/>
          <w:szCs w:val="13"/>
        </w:rPr>
        <w:t>B</w:t>
      </w:r>
      <w:r w:rsidRPr="00A44450">
        <w:rPr>
          <w:rFonts w:asciiTheme="minorEastAsia" w:hAnsiTheme="minorEastAsia" w:cs="çƒ¯‰ˇøD¸[$" w:hint="eastAsia"/>
          <w:bCs/>
          <w:sz w:val="21"/>
          <w:szCs w:val="21"/>
        </w:rPr>
        <w:t>)終了後に完全寛解が確認されたら、ステロイド反応性、初期治療反応性、中枢神経系浸潤の有無、そして微小残存病変の結果を踏まえてリスク分類に応じた治療が行われます。</w:t>
      </w:r>
    </w:p>
    <w:p w14:paraId="72894F1D"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18ACF69D"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標準リスク群（SR 群）</w:t>
      </w:r>
    </w:p>
    <w:p w14:paraId="0C869A03" w14:textId="5D723C3C"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ステロイド反応性が良好、すなわち治療開始8 日目の末梢血に白血病細胞が1000/μL 未満の方で、かつ中枢神経系浸潤がなく、寛解導入療法(I</w:t>
      </w:r>
      <w:r w:rsidRPr="00A44450">
        <w:rPr>
          <w:rFonts w:asciiTheme="minorEastAsia" w:hAnsiTheme="minorEastAsia" w:cs="çƒ¯‰ˇøD¸[$" w:hint="eastAsia"/>
          <w:bCs/>
          <w:sz w:val="13"/>
          <w:szCs w:val="13"/>
        </w:rPr>
        <w:t>A</w:t>
      </w:r>
      <w:r w:rsidRPr="00A44450">
        <w:rPr>
          <w:rFonts w:asciiTheme="minorEastAsia" w:hAnsiTheme="minorEastAsia" w:cs="çƒ¯‰ˇøD¸[$" w:hint="eastAsia"/>
          <w:bCs/>
          <w:sz w:val="21"/>
          <w:szCs w:val="21"/>
        </w:rPr>
        <w:t>)終了後に完全寛解となり、早期強化療法(I</w:t>
      </w:r>
      <w:r w:rsidRPr="00A44450">
        <w:rPr>
          <w:rFonts w:asciiTheme="minorEastAsia" w:hAnsiTheme="minorEastAsia" w:cs="çƒ¯‰ˇøD¸[$" w:hint="eastAsia"/>
          <w:bCs/>
          <w:sz w:val="13"/>
          <w:szCs w:val="13"/>
        </w:rPr>
        <w:t>B</w:t>
      </w:r>
      <w:r w:rsidRPr="00A44450">
        <w:rPr>
          <w:rFonts w:asciiTheme="minorEastAsia" w:hAnsiTheme="minorEastAsia" w:cs="çƒ¯‰ˇøD¸[$" w:hint="eastAsia"/>
          <w:bCs/>
          <w:sz w:val="21"/>
          <w:szCs w:val="21"/>
        </w:rPr>
        <w:t>)終了後微小残存病変が骨髄にて1000 個に1 個(10</w:t>
      </w:r>
      <w:r w:rsidRPr="00A44450">
        <w:rPr>
          <w:rFonts w:asciiTheme="minorEastAsia" w:hAnsiTheme="minorEastAsia" w:cs="çƒ¯‰ˇøD¸[$" w:hint="eastAsia"/>
          <w:bCs/>
          <w:sz w:val="13"/>
          <w:szCs w:val="13"/>
        </w:rPr>
        <w:t>-3</w:t>
      </w:r>
      <w:r w:rsidRPr="00A44450">
        <w:rPr>
          <w:rFonts w:asciiTheme="minorEastAsia" w:hAnsiTheme="minorEastAsia" w:cs="çƒ¯‰ˇøD¸[$" w:hint="eastAsia"/>
          <w:bCs/>
          <w:sz w:val="21"/>
          <w:szCs w:val="21"/>
        </w:rPr>
        <w:t>)未満の方が対象です。</w:t>
      </w:r>
    </w:p>
    <w:p w14:paraId="22CF2827"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00442974"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高リスク群（HR 群）</w:t>
      </w:r>
    </w:p>
    <w:p w14:paraId="3398BF37" w14:textId="4D0F0F5A"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ステロイド反応性が不良、すなわち治療開始8 日目の末梢血に白血病細胞が1000/μL 以上の方で、且つ、寛解導入療法(I</w:t>
      </w:r>
      <w:r w:rsidRPr="00A44450">
        <w:rPr>
          <w:rFonts w:asciiTheme="minorEastAsia" w:hAnsiTheme="minorEastAsia" w:cs="çƒ¯‰ˇøD¸[$" w:hint="eastAsia"/>
          <w:bCs/>
          <w:sz w:val="13"/>
          <w:szCs w:val="13"/>
        </w:rPr>
        <w:t>A</w:t>
      </w:r>
      <w:r w:rsidRPr="00A44450">
        <w:rPr>
          <w:rFonts w:asciiTheme="minorEastAsia" w:hAnsiTheme="minorEastAsia" w:cs="çƒ¯‰ˇøD¸[$" w:hint="eastAsia"/>
          <w:bCs/>
          <w:sz w:val="21"/>
          <w:szCs w:val="21"/>
        </w:rPr>
        <w:t>)終了後完全寛解となり、早期強化療法(I</w:t>
      </w:r>
      <w:r w:rsidRPr="00A44450">
        <w:rPr>
          <w:rFonts w:asciiTheme="minorEastAsia" w:hAnsiTheme="minorEastAsia" w:cs="çƒ¯‰ˇøD¸[$" w:hint="eastAsia"/>
          <w:bCs/>
          <w:sz w:val="13"/>
          <w:szCs w:val="13"/>
        </w:rPr>
        <w:t>B</w:t>
      </w:r>
      <w:r w:rsidRPr="00A44450">
        <w:rPr>
          <w:rFonts w:asciiTheme="minorEastAsia" w:hAnsiTheme="minorEastAsia" w:cs="çƒ¯‰ˇøD¸[$" w:hint="eastAsia"/>
          <w:bCs/>
          <w:sz w:val="21"/>
          <w:szCs w:val="21"/>
        </w:rPr>
        <w:t>)終了後微小残存病変が10</w:t>
      </w:r>
      <w:r w:rsidRPr="00A44450">
        <w:rPr>
          <w:rFonts w:asciiTheme="minorEastAsia" w:hAnsiTheme="minorEastAsia" w:cs="çƒ¯‰ˇøD¸[$" w:hint="eastAsia"/>
          <w:bCs/>
          <w:sz w:val="13"/>
          <w:szCs w:val="13"/>
        </w:rPr>
        <w:t xml:space="preserve">-3 </w:t>
      </w:r>
      <w:r w:rsidRPr="00A44450">
        <w:rPr>
          <w:rFonts w:asciiTheme="minorEastAsia" w:hAnsiTheme="minorEastAsia" w:cs="çƒ¯‰ˇøD¸[$" w:hint="eastAsia"/>
          <w:bCs/>
          <w:sz w:val="21"/>
          <w:szCs w:val="21"/>
        </w:rPr>
        <w:t>未満の方が対象です。また中枢神経系浸潤を認め、それ以外は標準リスク群の条件を満たしている方も高リスク群の対象です。</w:t>
      </w:r>
    </w:p>
    <w:p w14:paraId="05EC72F5"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5B02C98A"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超高リスク群（VHR 群）</w:t>
      </w:r>
    </w:p>
    <w:p w14:paraId="14FA973D"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ステロイド反応性の結果にかかわらず、寛解導入療法(I</w:t>
      </w:r>
      <w:r w:rsidRPr="00A44450">
        <w:rPr>
          <w:rFonts w:asciiTheme="minorEastAsia" w:hAnsiTheme="minorEastAsia" w:cs="çƒ¯‰ˇøD¸[$" w:hint="eastAsia"/>
          <w:bCs/>
          <w:sz w:val="13"/>
          <w:szCs w:val="13"/>
        </w:rPr>
        <w:t>A</w:t>
      </w:r>
      <w:r w:rsidRPr="00A44450">
        <w:rPr>
          <w:rFonts w:asciiTheme="minorEastAsia" w:hAnsiTheme="minorEastAsia" w:cs="çƒ¯‰ˇøD¸[$" w:hint="eastAsia"/>
          <w:bCs/>
          <w:sz w:val="21"/>
          <w:szCs w:val="21"/>
        </w:rPr>
        <w:t>)終了後に完全寛解に至らなかった方や、早期強化療法(I</w:t>
      </w:r>
      <w:r w:rsidRPr="00A44450">
        <w:rPr>
          <w:rFonts w:asciiTheme="minorEastAsia" w:hAnsiTheme="minorEastAsia" w:cs="çƒ¯‰ˇøD¸[$" w:hint="eastAsia"/>
          <w:bCs/>
          <w:sz w:val="13"/>
          <w:szCs w:val="13"/>
        </w:rPr>
        <w:t>B</w:t>
      </w:r>
      <w:r w:rsidRPr="00A44450">
        <w:rPr>
          <w:rFonts w:asciiTheme="minorEastAsia" w:hAnsiTheme="minorEastAsia" w:cs="çƒ¯‰ˇøD¸[$" w:hint="eastAsia"/>
          <w:bCs/>
          <w:sz w:val="21"/>
          <w:szCs w:val="21"/>
        </w:rPr>
        <w:t>)終了後病変が顕微鏡レベルでまだ残っているか確認する為の微小残存病変の検査で10</w:t>
      </w:r>
      <w:r w:rsidRPr="00A44450">
        <w:rPr>
          <w:rFonts w:asciiTheme="minorEastAsia" w:hAnsiTheme="minorEastAsia" w:cs="çƒ¯‰ˇøD¸[$" w:hint="eastAsia"/>
          <w:bCs/>
          <w:sz w:val="13"/>
          <w:szCs w:val="13"/>
        </w:rPr>
        <w:t xml:space="preserve">-3 </w:t>
      </w:r>
      <w:r w:rsidRPr="00A44450">
        <w:rPr>
          <w:rFonts w:asciiTheme="minorEastAsia" w:hAnsiTheme="minorEastAsia" w:cs="çƒ¯‰ˇøD¸[$" w:hint="eastAsia"/>
          <w:bCs/>
          <w:sz w:val="21"/>
          <w:szCs w:val="21"/>
        </w:rPr>
        <w:t>以上存在する方が対象です。</w:t>
      </w:r>
    </w:p>
    <w:p w14:paraId="6C88CC69"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5716BC66"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①</w:t>
      </w:r>
      <w:r w:rsidRPr="00A44450">
        <w:rPr>
          <w:rFonts w:asciiTheme="minorEastAsia" w:hAnsiTheme="minorEastAsia" w:cs="çƒ¯‰ˇøD¸[$" w:hint="eastAsia"/>
          <w:bCs/>
          <w:sz w:val="21"/>
          <w:szCs w:val="21"/>
        </w:rPr>
        <w:t>標準リスク群</w:t>
      </w:r>
    </w:p>
    <w:p w14:paraId="1165EFDA" w14:textId="311FA731"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8 週間の強化療法を行います。この期間メルカプトプリンを内服していただきながら、2週間毎にメトトレキサート、L-アスパラギナーゼが計4 回投与されます。この期間中に髄注を4 回行います。続いて、7 週間の再寛解導入療法が行われます。再寛解導入療法前半5 週間の治療では、ビンクリスチン、デキサメタゾン、ドキソルビシン（商品名アドリアシン）、L-アスパラギナーゼが投与されます。後半2 週間の治療では、シクロホスファミド、シタラビン、L-アスパラギナーゼ、メルカプトプリンが投与され、髄注を2 回行います。尚、中枢神経の病変が確認された場合には再寛解導入療法の期間中に髄注を2 回追加します。</w:t>
      </w:r>
    </w:p>
    <w:p w14:paraId="4B06C89F" w14:textId="40623A69"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その後維持療法は、メルカプトプリンの連日内服とメトトレキサートの週1 回内服に加えて、8 週に１回の髄注を行います。この一連の流れを1 クールとして、維持療法期間中に、9 クールの治療を行います。維持療法は全治療期間が104 週となったところで終了となります。</w:t>
      </w:r>
    </w:p>
    <w:p w14:paraId="5E4B699B"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0E1F4417"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②</w:t>
      </w:r>
      <w:r w:rsidRPr="00A44450">
        <w:rPr>
          <w:rFonts w:asciiTheme="minorEastAsia" w:hAnsiTheme="minorEastAsia" w:cs="çƒ¯‰ˇøD¸[$" w:hint="eastAsia"/>
          <w:bCs/>
          <w:sz w:val="21"/>
          <w:szCs w:val="21"/>
        </w:rPr>
        <w:t>高リスク群</w:t>
      </w:r>
    </w:p>
    <w:p w14:paraId="3E72682A" w14:textId="634D207C"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10 週で1 クールの強化療法を2 回行います。1 クールの治療とは、新規薬剤ネララビンの5日間投与のあとに、いずれも治療期間11日の3つのブロック療法が各々3週間隔、計9 週間で行われるものです。最初に行われるブロック療法(HR3)は、デキサメサゾン、シタラビン、L-アスパラギナーゼ、エトポシド（商品名ベプシド、ラステット）が投与され、髄注も1 回行います。2 つめブロック療法 (HR2)は、デキサメサゾン、ビンデシン（商品名フィルデシン）、ダウノルビシン、メトトレキサート、L-アスパラギナーゼ、イホスファミド（商品名イホマイド）が投与され、髄注を1 回行います。尚、中枢神経の病変が確認された場合には、髄注を1 回追加します。3 つめのブロック療法 (HR1)では、デキサメサゾン、ビンクリスチン、シタラビン、メトトレキサート、L-アスパラギナーゼ、シクロホスファミドが投与され、髄注を1 回行います。これらの治療を2 回ずつ（合計6 コース）繰り返したあとに、標準リスク群と同じ再寛解導入療法を行います。</w:t>
      </w:r>
    </w:p>
    <w:p w14:paraId="4612ECF2"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そして最後に維持療法に移りますが、維持療法は標準リスク群と同様の治療に、8 週毎に5 日間のネララビンを維持療法の最初の4 コースに加えます。ネララビン投与中と投与後2 日間はメルカプトプリンとメトトレキサートの内服はお休みします。</w:t>
      </w:r>
    </w:p>
    <w:p w14:paraId="5F18EA03"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59D656B8"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③</w:t>
      </w:r>
      <w:r w:rsidRPr="00A44450">
        <w:rPr>
          <w:rFonts w:asciiTheme="minorEastAsia" w:hAnsiTheme="minorEastAsia" w:cs="çƒ¯‰ˇøD¸[$" w:hint="eastAsia"/>
          <w:bCs/>
          <w:sz w:val="21"/>
          <w:szCs w:val="21"/>
        </w:rPr>
        <w:t>超高リスク群</w:t>
      </w:r>
    </w:p>
    <w:p w14:paraId="6E3E58EE" w14:textId="115D0910"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高リスク群と同様の強化療法(アームA)と、もう一つ別の強化療法(アームB)の割付試験が行われます。「無作為割付試験」とは、治療方法をコンピューターを用いて、担当医や患者さんの意志に関係なく、2 つの治療法のいずれかに割り当てて(これを無作為割付といいます)行う試験のことをいいます。この方法を採用することにより、薬剤の効果や安全性に影響するような患者さんの特性が、どちらかの治療群に偏らない状況を生み出すことが出来るため、どちらがより安全で効果があるかまだ分っていない治療法を比べるには最もよい方法と考えられています。</w:t>
      </w:r>
    </w:p>
    <w:p w14:paraId="0EA49CF7" w14:textId="75792B76"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超高リスク群と判定されました場合、上記高リスク群で行った強化療法(アームA)か、これからご説明するもう一つの強化療法(アームB)のいずれかに割り振られ、治療が行われます。</w:t>
      </w:r>
    </w:p>
    <w:p w14:paraId="16D36689" w14:textId="0375EA42"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もう一方の強化療法(アームB)は、高リスク群の強化療法と同様、10 週で1 コースの強化療法を2 度繰り返して行います。1 コースの治療は、まず新規薬剤ネララビンの5 日間投与から始まります。ネララビンのあとに、3 つのブロック療法がそれぞれ3 週間隔の合計9 週間で行われます。最初のブロック療法(Consolidation C)は、5 日間の治療で、デキサメタゾン、シタラビン、エトポシドが投与され、髄注を1 回行います。2 つめブロック療法(Consolidation A)は、8 日間の治療で、プレドニゾロン、ビンクリスチン、メトトレキサート、シタラビン、L-アスパラギナーゼ、が投与され、髄注を1 回行います。3 つめのブロック療法(Consolidation B)は、13 日間の治療で、プレドニゾロン、ビンクリスチン、シクロホスファミド、ピラルビシン(商品名テラルビシン、ピノルビン)、L-アスパラギナーゼが投与され、髄注を1 回行います。</w:t>
      </w:r>
    </w:p>
    <w:p w14:paraId="47114679"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いずれの強化療法を行った場合にも、1 コース終了後、2 コースが終了するまでの間に造血幹細胞移植を行います。</w:t>
      </w:r>
    </w:p>
    <w:p w14:paraId="7CC96C57"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564E4462"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＜造血幹細胞移植療法＞</w:t>
      </w:r>
    </w:p>
    <w:p w14:paraId="2B315CCB" w14:textId="5039F344"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超高リスク群の患者さんに対して行います。移植の前に行われる強力な治療(前処置と呼びます)には、全身放射線照射と抗がん剤であるシクロホスファミドが一般に使われますが、移植についての詳細は施設・担当医から説明されます。</w:t>
      </w:r>
    </w:p>
    <w:p w14:paraId="1FC199AF" w14:textId="77777777" w:rsidR="00A44450" w:rsidRPr="00A44450" w:rsidRDefault="00A44450" w:rsidP="001F7F72">
      <w:pPr>
        <w:widowControl/>
        <w:autoSpaceDE w:val="0"/>
        <w:autoSpaceDN w:val="0"/>
        <w:adjustRightInd w:val="0"/>
        <w:jc w:val="left"/>
        <w:rPr>
          <w:rFonts w:asciiTheme="minorEastAsia" w:hAnsiTheme="minorEastAsia" w:cs="çƒ¯‰ˇøD¸[$"/>
          <w:bCs/>
          <w:sz w:val="21"/>
          <w:szCs w:val="21"/>
        </w:rPr>
      </w:pPr>
    </w:p>
    <w:p w14:paraId="6131A26B" w14:textId="77777777" w:rsidR="001F7F72" w:rsidRPr="00E70407" w:rsidRDefault="001F7F72" w:rsidP="00A44450">
      <w:pPr>
        <w:pStyle w:val="2"/>
        <w:rPr>
          <w:rFonts w:asciiTheme="minorEastAsia" w:eastAsiaTheme="minorEastAsia" w:hAnsiTheme="minorEastAsia"/>
          <w:b/>
        </w:rPr>
      </w:pPr>
      <w:r w:rsidRPr="00E70407">
        <w:rPr>
          <w:rFonts w:asciiTheme="minorEastAsia" w:eastAsiaTheme="minorEastAsia" w:hAnsiTheme="minorEastAsia" w:hint="eastAsia"/>
          <w:b/>
        </w:rPr>
        <w:t>5-3. 検査の内容と期間について</w:t>
      </w:r>
    </w:p>
    <w:p w14:paraId="123CF2DA" w14:textId="620D521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血液検査、骨髄穿刺、髄液検査、レントゲン検査などを定期的に受けていただきます。治療中は、1 週間に数回採血が行われることもあります。</w:t>
      </w:r>
    </w:p>
    <w:p w14:paraId="1219CEA0" w14:textId="0BCD649B"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これらの検査は、主に治療が安全に遂行できているかどうかを調べるために行います。治療が終了してからも、外来で診察や検査を行います。なお、この臨床試験に参加することで受ける検査の回数は、試験に参加せず他の治療を受けた場合と大きく変わりません。</w:t>
      </w:r>
    </w:p>
    <w:p w14:paraId="03188E3F"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6015AA40" w14:textId="77777777" w:rsidR="001F7F72" w:rsidRPr="00E70407" w:rsidRDefault="001F7F72" w:rsidP="00A44450">
      <w:pPr>
        <w:pStyle w:val="1"/>
        <w:rPr>
          <w:rFonts w:asciiTheme="minorEastAsia" w:eastAsiaTheme="minorEastAsia" w:hAnsiTheme="minorEastAsia"/>
          <w:b/>
        </w:rPr>
      </w:pPr>
      <w:r w:rsidRPr="00E70407">
        <w:rPr>
          <w:rFonts w:asciiTheme="minorEastAsia" w:eastAsiaTheme="minorEastAsia" w:hAnsiTheme="minorEastAsia" w:hint="eastAsia"/>
          <w:b/>
        </w:rPr>
        <w:t>6. 試験治療の中止について</w:t>
      </w:r>
    </w:p>
    <w:p w14:paraId="3823B067" w14:textId="057313CA"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治療中にあなたの病気の悪化（「再発」）が確認された場合や、重篤な副作用が発生したときは、あなたの試験治療を中止する場合があります。また、この試験で治療の安全性に問題があることが判明した場合、試験全体が中止になることがあります。</w:t>
      </w:r>
      <w:ins w:id="0" w:author="Mamiko Yonejima" w:date="2019-01-15T14:44:00Z">
        <w:r w:rsidR="0086630C" w:rsidRPr="0086630C">
          <w:rPr>
            <w:rFonts w:asciiTheme="minorEastAsia" w:hAnsiTheme="minorEastAsia" w:cs="çƒ¯‰ˇøD¸[$" w:hint="eastAsia"/>
            <w:bCs/>
            <w:sz w:val="21"/>
            <w:szCs w:val="21"/>
            <w:rPrChange w:id="1" w:author="Mamiko Yonejima" w:date="2019-01-15T14:44:00Z">
              <w:rPr>
                <w:rFonts w:ascii="ＭＳ 明朝" w:eastAsia="ＭＳ 明朝" w:hAnsi="ＭＳ 明朝" w:hint="eastAsia"/>
              </w:rPr>
            </w:rPrChange>
          </w:rPr>
          <w:t>また、あなたから中止希望のお申し出があった場合や検査の結果、症状が試験への参加条件に合わないことが分かった場合には試験治療を中止いたします。</w:t>
        </w:r>
      </w:ins>
      <w:r w:rsidRPr="00A44450">
        <w:rPr>
          <w:rFonts w:asciiTheme="minorEastAsia" w:hAnsiTheme="minorEastAsia" w:cs="çƒ¯‰ˇøD¸[$" w:hint="eastAsia"/>
          <w:bCs/>
          <w:sz w:val="21"/>
          <w:szCs w:val="21"/>
        </w:rPr>
        <w:t>試験治療が中止になった場合、その後どのような治療を受けていただくかは、担当医師があなたとよく相談した上で決めていきます。なお、この試験治療が中止になった後も、あらかじめ決められた期間までは定期的に診察や検査を必ず受けていただきます。</w:t>
      </w:r>
    </w:p>
    <w:p w14:paraId="4C332BD8"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6225E1CC" w14:textId="77777777" w:rsidR="001F7F72" w:rsidRPr="00E70407" w:rsidRDefault="001F7F72" w:rsidP="00A44450">
      <w:pPr>
        <w:pStyle w:val="1"/>
        <w:rPr>
          <w:rFonts w:asciiTheme="minorEastAsia" w:eastAsiaTheme="minorEastAsia" w:hAnsiTheme="minorEastAsia"/>
          <w:b/>
        </w:rPr>
      </w:pPr>
      <w:r w:rsidRPr="00E70407">
        <w:rPr>
          <w:rFonts w:asciiTheme="minorEastAsia" w:eastAsiaTheme="minorEastAsia" w:hAnsiTheme="minorEastAsia" w:hint="eastAsia"/>
          <w:b/>
        </w:rPr>
        <w:t>7. 本試験に参加されない場合の代わりの治療法について</w:t>
      </w:r>
    </w:p>
    <w:p w14:paraId="6F8EC91F" w14:textId="48AE6FBF"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「ALL-T11 臨床試験」はJPLSG 及びJALSG に所属する専門医師が集まって作成したもので、あなたに対する治療として現段階で一番効果が期待できるだろうと考えているものです。しかし、もしあなたが「ALL-T11 臨床試験」への参加に同意されなかった場合や、同意を撤回された場合、あるいはあなたの病気が「ALL-T11 臨床試験」に参加する条件を満たしていないことが後から明らかとなった場合は、あなたの病状やあなたのご希望に基づいて、その後の治療方針等についてあらためてご相談させていただきます。どのような治療法を選ぶかは、担当医師とよく相談した上で決めてください。</w:t>
      </w:r>
    </w:p>
    <w:p w14:paraId="53C697CE"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04BAA942" w14:textId="77777777" w:rsidR="001F7F72" w:rsidRPr="00E70407" w:rsidRDefault="001F7F72" w:rsidP="00A44450">
      <w:pPr>
        <w:pStyle w:val="1"/>
        <w:rPr>
          <w:rFonts w:asciiTheme="minorEastAsia" w:eastAsiaTheme="minorEastAsia" w:hAnsiTheme="minorEastAsia"/>
          <w:b/>
        </w:rPr>
      </w:pPr>
      <w:r w:rsidRPr="00E70407">
        <w:rPr>
          <w:rFonts w:asciiTheme="minorEastAsia" w:eastAsiaTheme="minorEastAsia" w:hAnsiTheme="minorEastAsia" w:hint="eastAsia"/>
          <w:b/>
        </w:rPr>
        <w:t>8. 本試験参加に伴って予想される利益と不利益</w:t>
      </w:r>
    </w:p>
    <w:p w14:paraId="07FC0047"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予想される利益</w:t>
      </w:r>
    </w:p>
    <w:p w14:paraId="3ECEA95D" w14:textId="08F7D1BB"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「ALL-T11 臨床試験」に参加されることにより、あなたが安全でかつ良い治療成績が得られる可能性が期待されます。また治療の一貫として頭部への放射線による治療（頭蓋(ずがい)照射(しょうしゃ)）を行う場合、ホルモン分泌不全など身体への影響が起こる可能性がありますが、「ALL-T11 臨床試験」では頭蓋照射による中枢神経病変の予防を行わないことにしましたので、病状に応じて頭蓋照射が必要にならない限り、これらの影響を回避できる可能性があります。さらに「微小残存病変」を調べ、その結果に基づき移植を行うかどうかを決めます。こうすることで、移植を受けなくても良さそうな患者さんを選び出せるとされています。これまで移植による身体への影響として、不妊や慢性移植片対宿主病（GVHD</w:t>
      </w:r>
      <w:r w:rsidRPr="00A44450">
        <w:rPr>
          <w:rFonts w:asciiTheme="minorEastAsia" w:hAnsiTheme="minorEastAsia" w:cs="çƒ¯‰ˇøD¸[$" w:hint="eastAsia"/>
          <w:bCs/>
          <w:sz w:val="13"/>
          <w:szCs w:val="13"/>
        </w:rPr>
        <w:t>＃2</w:t>
      </w:r>
      <w:r w:rsidRPr="00A44450">
        <w:rPr>
          <w:rFonts w:asciiTheme="minorEastAsia" w:hAnsiTheme="minorEastAsia" w:cs="çƒ¯‰ˇøD¸[$" w:hint="eastAsia"/>
          <w:bCs/>
          <w:sz w:val="21"/>
          <w:szCs w:val="21"/>
        </w:rPr>
        <w:t>）による口渇、涙液減少などの不快な症状や治療の副作用に関連した易感染性、骨壊死（骨が壊れていくこと）、関節拘縮（</w:t>
      </w:r>
      <w:r w:rsidR="00132FF9" w:rsidRPr="00A44450">
        <w:rPr>
          <w:rFonts w:asciiTheme="minorEastAsia" w:hAnsiTheme="minorEastAsia" w:cs="çƒ¯‰ˇøD¸[$" w:hint="eastAsia"/>
          <w:bCs/>
          <w:sz w:val="21"/>
          <w:szCs w:val="21"/>
        </w:rPr>
        <w:t>関節が固まって動きにくくなること</w:t>
      </w:r>
      <w:r w:rsidR="004D33D1" w:rsidRPr="00A44450">
        <w:rPr>
          <w:rFonts w:asciiTheme="minorEastAsia" w:hAnsiTheme="minorEastAsia" w:cs="çƒ¯‰ˇøD¸[$" w:hint="eastAsia"/>
          <w:bCs/>
          <w:sz w:val="21"/>
          <w:szCs w:val="21"/>
        </w:rPr>
        <w:t>）</w:t>
      </w:r>
      <w:r w:rsidRPr="00A44450">
        <w:rPr>
          <w:rFonts w:asciiTheme="minorEastAsia" w:hAnsiTheme="minorEastAsia" w:cs="çƒ¯‰ˇøD¸[$" w:hint="eastAsia"/>
          <w:bCs/>
          <w:sz w:val="21"/>
          <w:szCs w:val="21"/>
        </w:rPr>
        <w:t>などが生じる可能性が指摘されてきました。移植を行なわなくても長期的な生存が見込める方に対しては移植を行なわないことにより、これらの移植特有の身体への影響を回避できる可能性があります。</w:t>
      </w:r>
    </w:p>
    <w:p w14:paraId="19443200"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p>
    <w:p w14:paraId="683EDBFA"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予想される不利益</w:t>
      </w:r>
    </w:p>
    <w:p w14:paraId="7E069AED" w14:textId="52E23477" w:rsidR="001F7F72"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「ALL-T11 臨床試験」は、国内や海外の情報を総合して綿密に計画しましたものですが、従来の治療法での成績を下回る可能性や、予想しているより強い毒性が生じるなど十分な安全性が確保出来ない可能性がまったくないとは言い切れません。</w:t>
      </w:r>
    </w:p>
    <w:p w14:paraId="5E7261EB" w14:textId="77777777" w:rsidR="00290228" w:rsidRPr="00A44450" w:rsidRDefault="00290228" w:rsidP="00A44450">
      <w:pPr>
        <w:rPr>
          <w:rFonts w:asciiTheme="minorEastAsia" w:hAnsiTheme="minorEastAsia"/>
        </w:rPr>
      </w:pPr>
    </w:p>
    <w:p w14:paraId="65235CE5" w14:textId="77777777" w:rsidR="001F7F72" w:rsidRPr="00E70407" w:rsidRDefault="001F7F72" w:rsidP="00A44450">
      <w:pPr>
        <w:pStyle w:val="1"/>
        <w:rPr>
          <w:rFonts w:asciiTheme="minorEastAsia" w:eastAsiaTheme="minorEastAsia" w:hAnsiTheme="minorEastAsia"/>
          <w:b/>
        </w:rPr>
      </w:pPr>
      <w:r w:rsidRPr="00E70407">
        <w:rPr>
          <w:rFonts w:asciiTheme="minorEastAsia" w:eastAsiaTheme="minorEastAsia" w:hAnsiTheme="minorEastAsia" w:hint="eastAsia"/>
          <w:b/>
        </w:rPr>
        <w:t>9. 予想される副作用とその対応方法について</w:t>
      </w:r>
    </w:p>
    <w:p w14:paraId="18AFA5F2"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以下のような副作用が起こることが予想されます。</w:t>
      </w:r>
    </w:p>
    <w:p w14:paraId="397A3EA9" w14:textId="48DC4870" w:rsidR="00290228"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抗がん剤*：「骨髄抑制」（血液細胞（赤血球・白血球・血小板）が減少すること）播種性血管内凝固症候群</w:t>
      </w:r>
      <w:r w:rsidRPr="00A44450">
        <w:rPr>
          <w:rFonts w:asciiTheme="minorEastAsia" w:hAnsiTheme="minorEastAsia" w:cs="çƒ¯‰ˇøD¸[$" w:hint="eastAsia"/>
          <w:bCs/>
          <w:sz w:val="13"/>
          <w:szCs w:val="13"/>
        </w:rPr>
        <w:t>＃3</w:t>
      </w:r>
      <w:r w:rsidRPr="00A44450">
        <w:rPr>
          <w:rFonts w:asciiTheme="minorEastAsia" w:hAnsiTheme="minorEastAsia" w:cs="çƒ¯‰ˇøD¸[$" w:hint="eastAsia"/>
          <w:bCs/>
          <w:sz w:val="21"/>
          <w:szCs w:val="21"/>
        </w:rPr>
        <w:t>、吐き気・嘔吐、下痢、口内炎、脱毛、発熱、発疹、結膜炎、薬に対するアレルギー、心臓・肝臓・腎臓・膵臓などの内臓の障害、神経系障害（けいれん、神経マヒなど）、など</w:t>
      </w:r>
    </w:p>
    <w:p w14:paraId="21C2A9F2"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11AF488B" w14:textId="092C759B" w:rsidR="00290228"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造血幹細胞移植：抗がん剤による副作用（上記を参照してください）、肝中心静脈閉塞症</w:t>
      </w:r>
      <w:r w:rsidRPr="00A44450">
        <w:rPr>
          <w:rFonts w:asciiTheme="minorEastAsia" w:hAnsiTheme="minorEastAsia" w:cs="çƒ¯‰ˇøD¸[$" w:hint="eastAsia"/>
          <w:bCs/>
          <w:sz w:val="13"/>
          <w:szCs w:val="13"/>
        </w:rPr>
        <w:t>＃4</w:t>
      </w:r>
      <w:r w:rsidRPr="00A44450">
        <w:rPr>
          <w:rFonts w:asciiTheme="minorEastAsia" w:hAnsiTheme="minorEastAsia" w:cs="çƒ¯‰ˇøD¸[$" w:hint="eastAsia"/>
          <w:bCs/>
          <w:sz w:val="21"/>
          <w:szCs w:val="21"/>
        </w:rPr>
        <w:t>、血栓性微小血管障害</w:t>
      </w:r>
      <w:r w:rsidRPr="00A44450">
        <w:rPr>
          <w:rFonts w:asciiTheme="minorEastAsia" w:hAnsiTheme="minorEastAsia" w:cs="çƒ¯‰ˇøD¸[$" w:hint="eastAsia"/>
          <w:bCs/>
          <w:sz w:val="13"/>
          <w:szCs w:val="13"/>
        </w:rPr>
        <w:t>＃5</w:t>
      </w:r>
      <w:r w:rsidRPr="00A44450">
        <w:rPr>
          <w:rFonts w:asciiTheme="minorEastAsia" w:hAnsiTheme="minorEastAsia" w:cs="çƒ¯‰ˇøD¸[$" w:hint="eastAsia"/>
          <w:bCs/>
          <w:sz w:val="21"/>
          <w:szCs w:val="21"/>
        </w:rPr>
        <w:t>、急性及び慢性GVHD、生着不全、内分泌障害（性腺機能不全、汎下垂体機能不全、甲状腺機能低下）、二次がん、など</w:t>
      </w:r>
    </w:p>
    <w:p w14:paraId="0C7EC2A2"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4C8331E6" w14:textId="3C5F87B9" w:rsidR="001F7F72"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副作用に対しては可能な限り予防処置を行い、実際に起こってしまった場合は、速やかに適切な処置を行います。例えば、骨髄抑制にともなう白血球減少、易感染性に対しては感染予防のために簡易無菌装置のある個室等に入らなければならないこともあり、顆粒球</w:t>
      </w:r>
      <w:r w:rsidR="001F7F72" w:rsidRPr="00A44450">
        <w:rPr>
          <w:rFonts w:asciiTheme="minorEastAsia" w:hAnsiTheme="minorEastAsia" w:cs="çƒ¯‰ˇøD¸[$" w:hint="eastAsia"/>
          <w:bCs/>
          <w:sz w:val="13"/>
          <w:szCs w:val="13"/>
        </w:rPr>
        <w:t xml:space="preserve">#6 </w:t>
      </w:r>
      <w:r w:rsidR="001F7F72" w:rsidRPr="00A44450">
        <w:rPr>
          <w:rFonts w:asciiTheme="minorEastAsia" w:hAnsiTheme="minorEastAsia" w:cs="çƒ¯‰ˇøD¸[$" w:hint="eastAsia"/>
          <w:bCs/>
          <w:sz w:val="21"/>
          <w:szCs w:val="21"/>
        </w:rPr>
        <w:t>を増やす薬(G-CSF 製剤)を使用することもあります。感染症に対しては抗生物質や抗真菌剤等の予防投与や治療を行います。貧血や出血傾向の治療として赤血球や血小板の輸血や血漿製剤が必要なこともあります。抗がん剤による吐き気・嘔吐には専用の制吐剤を投与し、点滴による栄養管理を行うときもあります。これらを「支持療法」といい、白血病治療の重要な部分です。</w:t>
      </w:r>
    </w:p>
    <w:p w14:paraId="24A51CD4" w14:textId="0B6954C6" w:rsidR="001F7F72"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これらの副作用の多くは、一時的なもので治療が終われば回復します。また、多くの場合は予測することが可能で、適切な対応により重症化を防ぐことができます。しかし、まれに感染症が重症化する場合や予測できない副作用が起こる可能性があり、ひどい場合には生命をおびやかすような危険な副作用が生じることもあり得ます。</w:t>
      </w:r>
    </w:p>
    <w:p w14:paraId="28E10856" w14:textId="099E9718" w:rsidR="001F7F72"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一方、内分泌障害や不妊、二次がんなどは、晩発性合併症として長期に持続する、あるいは何年も経ってから発生してくることがあります。</w:t>
      </w:r>
    </w:p>
    <w:p w14:paraId="5C099498"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p>
    <w:p w14:paraId="769684C0" w14:textId="30D4BC00" w:rsidR="001F7F72" w:rsidRPr="00E70407" w:rsidRDefault="001F7F72" w:rsidP="00A44450">
      <w:pPr>
        <w:pStyle w:val="1"/>
        <w:rPr>
          <w:rFonts w:asciiTheme="minorEastAsia" w:eastAsiaTheme="minorEastAsia" w:hAnsiTheme="minorEastAsia"/>
          <w:b/>
        </w:rPr>
      </w:pPr>
      <w:r w:rsidRPr="00E70407">
        <w:rPr>
          <w:rFonts w:asciiTheme="minorEastAsia" w:eastAsiaTheme="minorEastAsia" w:hAnsiTheme="minorEastAsia" w:hint="eastAsia"/>
          <w:b/>
        </w:rPr>
        <w:t>10．本試験における中央診断および中央検査について</w:t>
      </w:r>
    </w:p>
    <w:p w14:paraId="3B431604" w14:textId="37FA71FC" w:rsidR="001F7F72"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「ALL-T11 臨床試験」は日本全国のたくさんの病院が参加して行われます。そのため、各々の病院で検査を行っていれば、T-ALL の患者さんに対して十分な効果が得られているかどうか、均質に評価されない可能性があります。そこで、本試験では、T-ALL の診断に関して、以下の中央診断を行います。一部の検査は白血病細胞から抽出した遺伝子（DNAやRNA と呼びます）を用いて行われます。ここで調べる遺伝子は、白血病細胞にのみ起こっている遺伝子の異常や特徴を調べるので、子孫に伝わる正常の細胞の遺伝子の変化などを調べるものではありません。</w:t>
      </w:r>
    </w:p>
    <w:p w14:paraId="66B21F05" w14:textId="1D1DD2F6" w:rsidR="001F7F72" w:rsidRPr="00E70407" w:rsidRDefault="001F7F72" w:rsidP="00E70407">
      <w:pPr>
        <w:pStyle w:val="a8"/>
        <w:widowControl/>
        <w:numPr>
          <w:ilvl w:val="0"/>
          <w:numId w:val="1"/>
        </w:numPr>
        <w:autoSpaceDE w:val="0"/>
        <w:autoSpaceDN w:val="0"/>
        <w:adjustRightInd w:val="0"/>
        <w:ind w:leftChars="0"/>
        <w:jc w:val="left"/>
        <w:rPr>
          <w:rFonts w:asciiTheme="minorEastAsia" w:hAnsiTheme="minorEastAsia" w:cs="çƒ¯‰ˇøD¸[$"/>
          <w:bCs/>
          <w:color w:val="000000" w:themeColor="text1"/>
          <w:sz w:val="21"/>
          <w:szCs w:val="21"/>
        </w:rPr>
      </w:pPr>
      <w:r w:rsidRPr="00A44450">
        <w:rPr>
          <w:rFonts w:asciiTheme="minorEastAsia" w:hAnsiTheme="minorEastAsia" w:cs="çƒ¯‰ˇøD¸[$" w:hint="eastAsia"/>
          <w:bCs/>
          <w:sz w:val="21"/>
          <w:szCs w:val="21"/>
        </w:rPr>
        <w:t xml:space="preserve"> 白血病細胞の表面マーカー検査：治療開始前の骨髄液あるいは末梢血を用いて、統一</w:t>
      </w:r>
      <w:r w:rsidRPr="00E70407">
        <w:rPr>
          <w:rFonts w:asciiTheme="minorEastAsia" w:hAnsiTheme="minorEastAsia" w:cs="çƒ¯‰ˇøD¸[$" w:hint="eastAsia"/>
          <w:bCs/>
          <w:sz w:val="21"/>
          <w:szCs w:val="21"/>
        </w:rPr>
        <w:t>した解析方法に基づき中央検査を行います。送付先は、</w:t>
      </w:r>
      <w:r w:rsidR="00B97DFB" w:rsidRPr="00E70407">
        <w:rPr>
          <w:rFonts w:asciiTheme="minorEastAsia" w:hAnsiTheme="minorEastAsia" w:hint="eastAsia"/>
          <w:color w:val="000000" w:themeColor="text1"/>
          <w:sz w:val="21"/>
          <w:szCs w:val="21"/>
        </w:rPr>
        <w:t>国立成育医療研究センター（責任者：清河信敬、出口隆生）です</w:t>
      </w:r>
      <w:r w:rsidR="00B97DFB" w:rsidRPr="00E70407">
        <w:rPr>
          <w:rFonts w:asciiTheme="minorEastAsia" w:hAnsiTheme="minorEastAsia" w:cs="çƒ¯‰ˇøD¸[$" w:hint="eastAsia"/>
          <w:bCs/>
          <w:color w:val="000000" w:themeColor="text1"/>
          <w:sz w:val="21"/>
          <w:szCs w:val="21"/>
        </w:rPr>
        <w:t>。</w:t>
      </w:r>
    </w:p>
    <w:p w14:paraId="3ACB8533" w14:textId="1C32FB9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②</w:t>
      </w:r>
      <w:r w:rsidRPr="00A44450">
        <w:rPr>
          <w:rFonts w:asciiTheme="minorEastAsia" w:hAnsiTheme="minorEastAsia" w:cs="çƒ¯‰ˇøD¸[$" w:hint="eastAsia"/>
          <w:bCs/>
          <w:sz w:val="21"/>
          <w:szCs w:val="21"/>
        </w:rPr>
        <w:t xml:space="preserve"> 白血病細胞の形態診断は、末梢血・骨髄標本を用いて行います。送付先は福岡大学医学部腫瘍・血液・感染症内科学(責任者：阿南健一)です。</w:t>
      </w:r>
    </w:p>
    <w:p w14:paraId="214BA5B0" w14:textId="6AEA899F"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③</w:t>
      </w:r>
      <w:r w:rsidRPr="00A44450">
        <w:rPr>
          <w:rFonts w:asciiTheme="minorEastAsia" w:hAnsiTheme="minorEastAsia" w:cs="çƒ¯‰ˇøD¸[$" w:hint="eastAsia"/>
          <w:bCs/>
          <w:sz w:val="21"/>
          <w:szCs w:val="21"/>
        </w:rPr>
        <w:t xml:space="preserve"> 白血病細胞が特定の遺伝子異常を持っているかどうかの検査(キメラ遺伝子検査)は筑波大学大学院人間総合科学研究科(臨床医学系)疾患制御医学小児内科学分野 (責任者：福島敬)で治療前の骨髄液あるいは末梢血からRNA を用いて行います。</w:t>
      </w:r>
    </w:p>
    <w:p w14:paraId="354B4DB7" w14:textId="656BDB9F"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Zapf Dingbats" w:hint="eastAsia"/>
          <w:bCs/>
          <w:sz w:val="21"/>
          <w:szCs w:val="21"/>
        </w:rPr>
        <w:t>④</w:t>
      </w:r>
      <w:r w:rsidRPr="00A44450">
        <w:rPr>
          <w:rFonts w:asciiTheme="minorEastAsia" w:hAnsiTheme="minorEastAsia" w:cs="çƒ¯‰ˇøD¸[$" w:hint="eastAsia"/>
          <w:bCs/>
          <w:sz w:val="21"/>
          <w:szCs w:val="21"/>
        </w:rPr>
        <w:t>治療後にどの程度白血病細胞が残っているかを調べる検査＝「微小残存病変」検査：あなたの病気を、最終的にどのグループ（標準リスク群、高リスク群、超高リスク群）で治療するのかを決定するにあたり、早期強化療法(I</w:t>
      </w:r>
      <w:r w:rsidRPr="00A44450">
        <w:rPr>
          <w:rFonts w:asciiTheme="minorEastAsia" w:hAnsiTheme="minorEastAsia" w:cs="çƒ¯‰ˇøD¸[$" w:hint="eastAsia"/>
          <w:bCs/>
          <w:sz w:val="13"/>
          <w:szCs w:val="13"/>
        </w:rPr>
        <w:t>B</w:t>
      </w:r>
      <w:r w:rsidRPr="00A44450">
        <w:rPr>
          <w:rFonts w:asciiTheme="minorEastAsia" w:hAnsiTheme="minorEastAsia" w:cs="çƒ¯‰ˇøD¸[$" w:hint="eastAsia"/>
          <w:bCs/>
          <w:sz w:val="21"/>
          <w:szCs w:val="21"/>
        </w:rPr>
        <w:t>)終了後に治療効果を判定する時に行われる骨髄検査の検体を用いて「微小残存病変」を検査します。この検査は、白血病細胞に特徴的な遺伝子の変化を調べるもので、愛知医科大学医学部小児科（責任者：堀 壽成）で行います。この「微小残存病変」を測定するためには、最初にあなたの白血病細胞の遺伝子の特徴を明らかにすることが必要であり、治療前の骨髄液あるいは末梢血から取り出したDNA を用います。</w:t>
      </w:r>
    </w:p>
    <w:p w14:paraId="6FBB1402" w14:textId="3B77F8C6" w:rsidR="001F7F72"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しかし、この特徴的な遺伝子の変化を用いた方法では、80</w:t>
      </w:r>
      <w:r w:rsidRPr="00A44450">
        <w:rPr>
          <w:rFonts w:asciiTheme="minorEastAsia" w:hAnsiTheme="minorEastAsia" w:cs="ヒラギノ角ゴ Std W8" w:hint="eastAsia"/>
          <w:bCs/>
          <w:sz w:val="21"/>
          <w:szCs w:val="21"/>
        </w:rPr>
        <w:t>〜</w:t>
      </w:r>
      <w:r w:rsidR="001F7F72" w:rsidRPr="00A44450">
        <w:rPr>
          <w:rFonts w:asciiTheme="minorEastAsia" w:hAnsiTheme="minorEastAsia" w:cs="çƒ¯‰ˇøD¸[$" w:hint="eastAsia"/>
          <w:bCs/>
          <w:sz w:val="21"/>
          <w:szCs w:val="21"/>
        </w:rPr>
        <w:t>90%の患者さんしか「微小残存病変」を測定することができないため、代わりの検査法の開発が求められています。同じ感度で、より多くの患者さんに利用可能な別の検査方法の候補として、細胞表面マーカーを利用した検査法があります。しかし、遺伝子を使った「微小残存病変」の検査と全く同じ結果が出るかどうかは、まだ確認できていません。そこで、今後治療を受ける急性リンパ性白血病の患者さんに、細胞表面マーカーを利用した「微小残存病変」の検査を導入するために、2 つの方法で同じ結果が出るか確認するために、細胞表面マーカーを利用した「微小残存病変」の検査（責任者：出口隆生）</w:t>
      </w:r>
      <w:r w:rsidR="00A44450">
        <w:rPr>
          <w:rFonts w:asciiTheme="minorEastAsia" w:hAnsiTheme="minorEastAsia" w:cs="çƒ¯‰ˇøD¸[$" w:hint="eastAsia"/>
          <w:bCs/>
          <w:sz w:val="21"/>
          <w:szCs w:val="21"/>
        </w:rPr>
        <w:t>も</w:t>
      </w:r>
      <w:r w:rsidR="001F7F72" w:rsidRPr="00A44450">
        <w:rPr>
          <w:rFonts w:asciiTheme="minorEastAsia" w:hAnsiTheme="minorEastAsia" w:cs="çƒ¯‰ˇøD¸[$" w:hint="eastAsia"/>
          <w:bCs/>
          <w:sz w:val="21"/>
          <w:szCs w:val="21"/>
        </w:rPr>
        <w:t>行います。なお、この細胞表面マーカー検査を行うためだけに骨髄検査の回数が増えるということはありません。</w:t>
      </w:r>
    </w:p>
    <w:p w14:paraId="5623E8AE" w14:textId="1486FD0D" w:rsidR="00290228"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これらの検査は、あなたの病気のリスク（標準リスク群、高リスク群、超高リスク群）がどの程度であるかを判断し、そのリスク別に治療法を変えるこの臨床研究のためには必要な検査ですが、骨髄血や末梢血を通常より多く採血させていただくことになります。採血量の目安を、以下の表に示します。時期については、5-2. 「ALL-T11 臨床試験」のスケジュールを参照してください。また、骨髄検査で必要な採血量がえられない場合は、追加の骨髄検査をさせていただく場合もあります。</w:t>
      </w:r>
    </w:p>
    <w:tbl>
      <w:tblPr>
        <w:tblStyle w:val="a6"/>
        <w:tblW w:w="0" w:type="auto"/>
        <w:tblLook w:val="00A0" w:firstRow="1" w:lastRow="0" w:firstColumn="1" w:lastColumn="0" w:noHBand="0" w:noVBand="0"/>
      </w:tblPr>
      <w:tblGrid>
        <w:gridCol w:w="846"/>
        <w:gridCol w:w="1266"/>
        <w:gridCol w:w="1056"/>
        <w:gridCol w:w="1266"/>
        <w:gridCol w:w="846"/>
        <w:gridCol w:w="846"/>
        <w:gridCol w:w="1896"/>
      </w:tblGrid>
      <w:tr w:rsidR="00290228" w:rsidRPr="00A44450" w14:paraId="73E42896" w14:textId="77777777">
        <w:tc>
          <w:tcPr>
            <w:tcW w:w="0" w:type="auto"/>
          </w:tcPr>
          <w:p w14:paraId="3AA235E0"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時期</w:t>
            </w:r>
          </w:p>
        </w:tc>
        <w:tc>
          <w:tcPr>
            <w:tcW w:w="0" w:type="auto"/>
          </w:tcPr>
          <w:p w14:paraId="7BF9A3F8"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初発診断時</w:t>
            </w:r>
          </w:p>
        </w:tc>
        <w:tc>
          <w:tcPr>
            <w:tcW w:w="0" w:type="auto"/>
          </w:tcPr>
          <w:p w14:paraId="331459E1"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寛解導入</w:t>
            </w:r>
          </w:p>
          <w:p w14:paraId="2EC8DF16"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療法開始</w:t>
            </w:r>
          </w:p>
          <w:p w14:paraId="6B231A5E" w14:textId="77777777" w:rsidR="00290228" w:rsidRPr="00A44450" w:rsidRDefault="00290228" w:rsidP="001F7F72">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後</w:t>
            </w:r>
            <w:r w:rsidRPr="00A44450">
              <w:rPr>
                <w:rFonts w:asciiTheme="minorEastAsia" w:hAnsiTheme="minorEastAsia" w:cs="wêI¯‰ˇøD¸[$" w:hint="eastAsia"/>
                <w:sz w:val="21"/>
                <w:szCs w:val="21"/>
              </w:rPr>
              <w:t xml:space="preserve">8 </w:t>
            </w:r>
            <w:r w:rsidRPr="00A44450">
              <w:rPr>
                <w:rFonts w:asciiTheme="minorEastAsia" w:hAnsiTheme="minorEastAsia" w:cs="wêI¯‰ˇøD¸[$" w:hint="eastAsia"/>
                <w:bCs/>
                <w:sz w:val="21"/>
                <w:szCs w:val="21"/>
              </w:rPr>
              <w:t>日目</w:t>
            </w:r>
          </w:p>
        </w:tc>
        <w:tc>
          <w:tcPr>
            <w:tcW w:w="0" w:type="auto"/>
          </w:tcPr>
          <w:p w14:paraId="3CB77E03"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寛解導入療</w:t>
            </w:r>
          </w:p>
          <w:p w14:paraId="666A0849"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法開始後</w:t>
            </w:r>
          </w:p>
          <w:p w14:paraId="0CCCD880" w14:textId="77777777" w:rsidR="00290228" w:rsidRPr="00A44450" w:rsidRDefault="00290228" w:rsidP="001F7F72">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sz w:val="21"/>
                <w:szCs w:val="21"/>
              </w:rPr>
              <w:t xml:space="preserve">15 </w:t>
            </w:r>
            <w:r w:rsidRPr="00A44450">
              <w:rPr>
                <w:rFonts w:asciiTheme="minorEastAsia" w:hAnsiTheme="minorEastAsia" w:cs="wêI¯‰ˇøD¸[$" w:hint="eastAsia"/>
                <w:bCs/>
                <w:sz w:val="21"/>
                <w:szCs w:val="21"/>
              </w:rPr>
              <w:t>日目</w:t>
            </w:r>
          </w:p>
        </w:tc>
        <w:tc>
          <w:tcPr>
            <w:tcW w:w="0" w:type="auto"/>
          </w:tcPr>
          <w:p w14:paraId="299A6345"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寛解導</w:t>
            </w:r>
          </w:p>
          <w:p w14:paraId="22DF0D75"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入療法</w:t>
            </w:r>
          </w:p>
          <w:p w14:paraId="62140E9A" w14:textId="77777777" w:rsidR="00290228" w:rsidRPr="00A44450" w:rsidRDefault="00290228" w:rsidP="001F7F72">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終了後</w:t>
            </w:r>
          </w:p>
        </w:tc>
        <w:tc>
          <w:tcPr>
            <w:tcW w:w="0" w:type="auto"/>
          </w:tcPr>
          <w:p w14:paraId="368126A0"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早期強</w:t>
            </w:r>
          </w:p>
          <w:p w14:paraId="13B3AB8F"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化療法</w:t>
            </w:r>
          </w:p>
          <w:p w14:paraId="6EC941D9" w14:textId="77777777" w:rsidR="00290228" w:rsidRPr="00A44450" w:rsidRDefault="00290228" w:rsidP="001F7F72">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終了後</w:t>
            </w:r>
          </w:p>
        </w:tc>
        <w:tc>
          <w:tcPr>
            <w:tcW w:w="0" w:type="auto"/>
          </w:tcPr>
          <w:p w14:paraId="39F004D0"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強化療法開始後</w:t>
            </w:r>
          </w:p>
          <w:p w14:paraId="47F57774"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（超高ハイリス</w:t>
            </w:r>
          </w:p>
          <w:p w14:paraId="2EF47974" w14:textId="77777777" w:rsidR="00290228" w:rsidRPr="00A44450" w:rsidRDefault="00290228" w:rsidP="001F7F72">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ク群の場合だけ）</w:t>
            </w:r>
          </w:p>
        </w:tc>
      </w:tr>
      <w:tr w:rsidR="00290228" w:rsidRPr="00A44450" w14:paraId="074DE324" w14:textId="77777777">
        <w:tc>
          <w:tcPr>
            <w:tcW w:w="0" w:type="auto"/>
          </w:tcPr>
          <w:p w14:paraId="12F5ED58" w14:textId="77777777" w:rsidR="00290228" w:rsidRPr="00A44450" w:rsidRDefault="00290228" w:rsidP="00290228">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骨髄血</w:t>
            </w:r>
          </w:p>
          <w:p w14:paraId="7F9EFD57"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p>
        </w:tc>
        <w:tc>
          <w:tcPr>
            <w:tcW w:w="0" w:type="auto"/>
          </w:tcPr>
          <w:p w14:paraId="1169F18A"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wêI¯‰ˇøD¸[$" w:hint="eastAsia"/>
                <w:sz w:val="21"/>
                <w:szCs w:val="21"/>
              </w:rPr>
              <w:t>7-12mL</w:t>
            </w:r>
          </w:p>
        </w:tc>
        <w:tc>
          <w:tcPr>
            <w:tcW w:w="0" w:type="auto"/>
          </w:tcPr>
          <w:p w14:paraId="2863E339"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p>
        </w:tc>
        <w:tc>
          <w:tcPr>
            <w:tcW w:w="0" w:type="auto"/>
          </w:tcPr>
          <w:p w14:paraId="1B10BC01"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wêI¯‰ˇøD¸[$" w:hint="eastAsia"/>
                <w:sz w:val="21"/>
                <w:szCs w:val="21"/>
              </w:rPr>
              <w:t>2mL</w:t>
            </w:r>
          </w:p>
        </w:tc>
        <w:tc>
          <w:tcPr>
            <w:tcW w:w="0" w:type="auto"/>
          </w:tcPr>
          <w:p w14:paraId="6C0931FA"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wêI¯‰ˇøD¸[$" w:hint="eastAsia"/>
                <w:sz w:val="21"/>
                <w:szCs w:val="21"/>
              </w:rPr>
              <w:t>5-7mL</w:t>
            </w:r>
          </w:p>
        </w:tc>
        <w:tc>
          <w:tcPr>
            <w:tcW w:w="0" w:type="auto"/>
          </w:tcPr>
          <w:p w14:paraId="37CF25D4" w14:textId="77777777" w:rsidR="00290228"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wêI¯‰ˇøD¸[$" w:hint="eastAsia"/>
                <w:sz w:val="21"/>
                <w:szCs w:val="21"/>
              </w:rPr>
              <w:t>5-7mL</w:t>
            </w:r>
          </w:p>
        </w:tc>
        <w:tc>
          <w:tcPr>
            <w:tcW w:w="0" w:type="auto"/>
          </w:tcPr>
          <w:p w14:paraId="20EAFFF9" w14:textId="77777777" w:rsidR="00671553" w:rsidRPr="00A44450" w:rsidRDefault="00671553" w:rsidP="00671553">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各コース終了後</w:t>
            </w:r>
          </w:p>
          <w:p w14:paraId="726AB1A5" w14:textId="77777777" w:rsidR="00671553" w:rsidRPr="00A44450" w:rsidRDefault="00671553" w:rsidP="00671553">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（造血幹細胞移</w:t>
            </w:r>
          </w:p>
          <w:p w14:paraId="022DFE02" w14:textId="77777777" w:rsidR="00671553" w:rsidRPr="00A44450" w:rsidRDefault="00671553" w:rsidP="00671553">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植を行うまで）</w:t>
            </w:r>
          </w:p>
          <w:p w14:paraId="397637F7" w14:textId="77777777" w:rsidR="00290228" w:rsidRPr="00A44450" w:rsidRDefault="00671553" w:rsidP="001F7F72">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sz w:val="21"/>
                <w:szCs w:val="21"/>
              </w:rPr>
              <w:t xml:space="preserve">1 </w:t>
            </w:r>
            <w:r w:rsidRPr="00A44450">
              <w:rPr>
                <w:rFonts w:asciiTheme="minorEastAsia" w:hAnsiTheme="minorEastAsia" w:cs="wêI¯‰ˇøD¸[$" w:hint="eastAsia"/>
                <w:bCs/>
                <w:sz w:val="21"/>
                <w:szCs w:val="21"/>
              </w:rPr>
              <w:t>回あたり</w:t>
            </w:r>
            <w:r w:rsidRPr="00A44450">
              <w:rPr>
                <w:rFonts w:asciiTheme="minorEastAsia" w:hAnsiTheme="minorEastAsia" w:cs="wêI¯‰ˇøD¸[$" w:hint="eastAsia"/>
                <w:sz w:val="21"/>
                <w:szCs w:val="21"/>
              </w:rPr>
              <w:t>3-5mL</w:t>
            </w:r>
          </w:p>
        </w:tc>
      </w:tr>
      <w:tr w:rsidR="00290228" w:rsidRPr="00A44450" w14:paraId="61659D12" w14:textId="77777777">
        <w:tc>
          <w:tcPr>
            <w:tcW w:w="0" w:type="auto"/>
          </w:tcPr>
          <w:p w14:paraId="520F8F7A" w14:textId="77777777" w:rsidR="00290228"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wêI¯‰ˇøD¸[$" w:hint="eastAsia"/>
                <w:bCs/>
                <w:sz w:val="21"/>
                <w:szCs w:val="21"/>
              </w:rPr>
              <w:t>末梢血</w:t>
            </w:r>
          </w:p>
        </w:tc>
        <w:tc>
          <w:tcPr>
            <w:tcW w:w="0" w:type="auto"/>
          </w:tcPr>
          <w:p w14:paraId="3A002C63" w14:textId="77777777" w:rsidR="00671553" w:rsidRPr="00A44450" w:rsidRDefault="00671553" w:rsidP="00671553">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骨髄が採取</w:t>
            </w:r>
          </w:p>
          <w:p w14:paraId="33B3AF7A" w14:textId="77777777" w:rsidR="00671553" w:rsidRPr="00A44450" w:rsidRDefault="00671553" w:rsidP="00671553">
            <w:pPr>
              <w:widowControl/>
              <w:autoSpaceDE w:val="0"/>
              <w:autoSpaceDN w:val="0"/>
              <w:adjustRightInd w:val="0"/>
              <w:jc w:val="left"/>
              <w:rPr>
                <w:rFonts w:asciiTheme="minorEastAsia" w:hAnsiTheme="minorEastAsia" w:cs="wêI¯‰ˇøD¸[$"/>
                <w:bCs/>
                <w:sz w:val="21"/>
                <w:szCs w:val="21"/>
              </w:rPr>
            </w:pPr>
            <w:r w:rsidRPr="00A44450">
              <w:rPr>
                <w:rFonts w:asciiTheme="minorEastAsia" w:hAnsiTheme="minorEastAsia" w:cs="wêI¯‰ˇøD¸[$" w:hint="eastAsia"/>
                <w:bCs/>
                <w:sz w:val="21"/>
                <w:szCs w:val="21"/>
              </w:rPr>
              <w:t>できない場</w:t>
            </w:r>
          </w:p>
          <w:p w14:paraId="0F5FA92D" w14:textId="77777777" w:rsidR="00290228" w:rsidRPr="00A44450" w:rsidRDefault="00671553" w:rsidP="001F7F72">
            <w:pPr>
              <w:widowControl/>
              <w:autoSpaceDE w:val="0"/>
              <w:autoSpaceDN w:val="0"/>
              <w:adjustRightInd w:val="0"/>
              <w:jc w:val="left"/>
              <w:rPr>
                <w:rFonts w:asciiTheme="minorEastAsia" w:hAnsiTheme="minorEastAsia" w:cs="wêI¯‰ˇøD¸[$"/>
                <w:sz w:val="21"/>
                <w:szCs w:val="21"/>
              </w:rPr>
            </w:pPr>
            <w:r w:rsidRPr="00A44450">
              <w:rPr>
                <w:rFonts w:asciiTheme="minorEastAsia" w:hAnsiTheme="minorEastAsia" w:cs="wêI¯‰ˇøD¸[$" w:hint="eastAsia"/>
                <w:bCs/>
                <w:sz w:val="21"/>
                <w:szCs w:val="21"/>
              </w:rPr>
              <w:t>合に</w:t>
            </w:r>
            <w:r w:rsidRPr="00A44450">
              <w:rPr>
                <w:rFonts w:asciiTheme="minorEastAsia" w:hAnsiTheme="minorEastAsia" w:cs="wêI¯‰ˇøD¸[$" w:hint="eastAsia"/>
                <w:sz w:val="21"/>
                <w:szCs w:val="21"/>
              </w:rPr>
              <w:t>13mL</w:t>
            </w:r>
          </w:p>
        </w:tc>
        <w:tc>
          <w:tcPr>
            <w:tcW w:w="0" w:type="auto"/>
          </w:tcPr>
          <w:p w14:paraId="63E9CC42" w14:textId="77777777" w:rsidR="00671553" w:rsidRPr="00A44450" w:rsidRDefault="00671553" w:rsidP="00671553">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wêI¯‰ˇøD¸[$" w:hint="eastAsia"/>
                <w:sz w:val="21"/>
                <w:szCs w:val="21"/>
              </w:rPr>
              <w:t>5mL</w:t>
            </w:r>
          </w:p>
          <w:p w14:paraId="1B4DE090"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p>
        </w:tc>
        <w:tc>
          <w:tcPr>
            <w:tcW w:w="0" w:type="auto"/>
          </w:tcPr>
          <w:p w14:paraId="15ACACF6"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p>
        </w:tc>
        <w:tc>
          <w:tcPr>
            <w:tcW w:w="0" w:type="auto"/>
          </w:tcPr>
          <w:p w14:paraId="1C741922"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p>
        </w:tc>
        <w:tc>
          <w:tcPr>
            <w:tcW w:w="0" w:type="auto"/>
          </w:tcPr>
          <w:p w14:paraId="2CF4F6EF"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p>
        </w:tc>
        <w:tc>
          <w:tcPr>
            <w:tcW w:w="0" w:type="auto"/>
          </w:tcPr>
          <w:p w14:paraId="4CB1F089"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p>
        </w:tc>
      </w:tr>
    </w:tbl>
    <w:p w14:paraId="1247AB8F" w14:textId="77777777" w:rsidR="00290228" w:rsidRPr="00A44450" w:rsidRDefault="00290228" w:rsidP="001F7F72">
      <w:pPr>
        <w:widowControl/>
        <w:autoSpaceDE w:val="0"/>
        <w:autoSpaceDN w:val="0"/>
        <w:adjustRightInd w:val="0"/>
        <w:jc w:val="left"/>
        <w:rPr>
          <w:rFonts w:asciiTheme="minorEastAsia" w:hAnsiTheme="minorEastAsia" w:cs="çƒ¯‰ˇøD¸[$"/>
          <w:bCs/>
          <w:sz w:val="21"/>
          <w:szCs w:val="21"/>
        </w:rPr>
      </w:pPr>
    </w:p>
    <w:p w14:paraId="628D55A1" w14:textId="77777777" w:rsidR="001F7F72" w:rsidRPr="00A44450" w:rsidRDefault="00290228"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以上ご説明してきた中央診断および中央検査に必要な細胞や組織、及び検査に必要な患</w:t>
      </w:r>
    </w:p>
    <w:p w14:paraId="631AE2AB"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者さんの情報の授受は、いずれもあなたの情報が誰のものかわからないように匿名化した</w:t>
      </w:r>
    </w:p>
    <w:p w14:paraId="1976AA84"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番号を用いて行われ、あなたの個人情報は厳重に保護いたします（詳しくは、「14.プライ</w:t>
      </w:r>
    </w:p>
    <w:p w14:paraId="78784F1C" w14:textId="77777777" w:rsidR="00671553"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バシーの保護について」をご覧ください）。</w:t>
      </w:r>
    </w:p>
    <w:p w14:paraId="3A7FD81D"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55929C96" w14:textId="77777777"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11．中央診断および中央検査が終わった検体の取り扱い</w:t>
      </w:r>
    </w:p>
    <w:p w14:paraId="3B1E4E3B" w14:textId="4DC88F22"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10 でご説明させていただいた</w:t>
      </w:r>
      <w:r w:rsidR="001F7F72" w:rsidRPr="00A44450">
        <w:rPr>
          <w:rFonts w:asciiTheme="minorEastAsia" w:hAnsiTheme="minorEastAsia" w:cs="MS Reference Sans Serif" w:hint="eastAsia"/>
          <w:bCs/>
          <w:sz w:val="21"/>
          <w:szCs w:val="21"/>
        </w:rPr>
        <w:t>③</w:t>
      </w:r>
      <w:r w:rsidR="001F7F72" w:rsidRPr="00A44450">
        <w:rPr>
          <w:rFonts w:asciiTheme="minorEastAsia" w:hAnsiTheme="minorEastAsia" w:cs="çƒ¯‰ˇøD¸[$" w:hint="eastAsia"/>
          <w:bCs/>
          <w:sz w:val="21"/>
          <w:szCs w:val="21"/>
        </w:rPr>
        <w:t>、</w:t>
      </w:r>
      <w:r w:rsidR="001F7F72" w:rsidRPr="00A44450">
        <w:rPr>
          <w:rFonts w:asciiTheme="minorEastAsia" w:hAnsiTheme="minorEastAsia" w:cs="Zapf Dingbats" w:hint="eastAsia"/>
          <w:bCs/>
          <w:sz w:val="21"/>
          <w:szCs w:val="21"/>
        </w:rPr>
        <w:t>④</w:t>
      </w:r>
      <w:r w:rsidR="001F7F72" w:rsidRPr="00A44450">
        <w:rPr>
          <w:rFonts w:asciiTheme="minorEastAsia" w:hAnsiTheme="minorEastAsia" w:cs="çƒ¯‰ˇøD¸[$" w:hint="eastAsia"/>
          <w:bCs/>
          <w:sz w:val="21"/>
          <w:szCs w:val="21"/>
        </w:rPr>
        <w:t>の中央検査で、あなたの白血病細胞から抽出したRNA・DNA は、中央検査が終了した後、もし同意していただければ、将来の医学研究のための貴重な資源として、研究終了後も保管させていただきます。JALSG では検体保存センターを設置しており、本研究終了後の保管に同意いただけた検体は一括して検体保存センターで保管させていただきます。この場合も、匿名化により、誰の検体かわからないようにしたまま、検体を使い切るまで保管します。将来、検体を医学研究に用いる場合には、JALSG 検体保存・付随研究委員会で審議・承認を得た後、改めてその研究について</w:t>
      </w:r>
      <w:r w:rsidR="00891687">
        <w:rPr>
          <w:rFonts w:asciiTheme="minorEastAsia" w:hAnsiTheme="minorEastAsia" w:cs="çƒ¯‰ˇøD¸[$" w:hint="eastAsia"/>
          <w:bCs/>
          <w:sz w:val="21"/>
          <w:szCs w:val="21"/>
        </w:rPr>
        <w:t>認定</w:t>
      </w:r>
      <w:r w:rsidR="001F7F72" w:rsidRPr="00A44450">
        <w:rPr>
          <w:rFonts w:asciiTheme="minorEastAsia" w:hAnsiTheme="minorEastAsia" w:cs="çƒ¯‰ˇøD¸[$" w:hint="eastAsia"/>
          <w:bCs/>
          <w:sz w:val="21"/>
          <w:szCs w:val="21"/>
        </w:rPr>
        <w:t>臨床研究審査委員会に申請し、承認を受けた上で実施します。将来の医学研究のための保管について同意いただけない場合は、この研究が終了後、検体を廃棄いたします。</w:t>
      </w:r>
    </w:p>
    <w:p w14:paraId="2EA8F7BE" w14:textId="0B7255C3"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JALSG ではより良い白血病の治療法を開発するための臨床試験に加えて、白血病の原因や病像の解析のための共同研究も行なっています。JALSG の臨床試験に登録された患者さんの、主に白血病細胞を調べさせていただくもので、臨床試験とは別に付随研究と称しています。白血病の病態の解明のために、JALSG に参加している施設以外の研究機関とも共同で研究を行なうこともあります。今回の研究においても説明しましたように、白血病の病態に関係する多くの遺伝子異常が明らかにされていますが、更に白血病の発症、進展や治療効果に影響を及ぼす分子病態を明らかにしていく必要があります。そのために、今回の研究で解析させていただいたあなたの検体（DNA、RNA）の残りを保存させていただき、今後行われる付随研究における遺伝子解析に使用させていただきたく、ご協力をお願いします。</w:t>
      </w:r>
    </w:p>
    <w:p w14:paraId="31DFD091" w14:textId="0BED4FB0"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この検体保存への協力の同意はあなたの自由意思で決めてください。強制いたしません。また、この検体保存への協力に同意されなくても、あなたのこれからの治療に差し支えることは全くありません。今まで通りに何ら不利益を受けることなく診療が行われます。また、本研究の参加のみに同意され、検体保存に対しては同意をしないことも可能です。</w:t>
      </w:r>
    </w:p>
    <w:p w14:paraId="725120B1" w14:textId="77777777" w:rsidR="00671553" w:rsidRPr="00A44450" w:rsidRDefault="00671553" w:rsidP="001F7F72">
      <w:pPr>
        <w:widowControl/>
        <w:autoSpaceDE w:val="0"/>
        <w:autoSpaceDN w:val="0"/>
        <w:adjustRightInd w:val="0"/>
        <w:jc w:val="left"/>
        <w:rPr>
          <w:rFonts w:asciiTheme="minorEastAsia" w:hAnsiTheme="minorEastAsia" w:cs="çƒ¯‰ˇøD¸[$"/>
          <w:bCs/>
          <w:sz w:val="21"/>
          <w:szCs w:val="21"/>
        </w:rPr>
      </w:pPr>
    </w:p>
    <w:p w14:paraId="2D601439"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【保管場所】</w:t>
      </w:r>
    </w:p>
    <w:p w14:paraId="59F4942A" w14:textId="048F912F" w:rsidR="001F7F72" w:rsidRPr="00A44450" w:rsidRDefault="00671553" w:rsidP="001F7F72">
      <w:pPr>
        <w:widowControl/>
        <w:autoSpaceDE w:val="0"/>
        <w:autoSpaceDN w:val="0"/>
        <w:adjustRightInd w:val="0"/>
        <w:jc w:val="left"/>
        <w:rPr>
          <w:rFonts w:asciiTheme="minorEastAsia" w:hAnsiTheme="minorEastAsia" w:cs="çƒ¯‰ˇøD¸[$"/>
          <w:bCs/>
          <w:color w:val="0000FF"/>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JALSG 検体保存センター</w:t>
      </w:r>
    </w:p>
    <w:p w14:paraId="16E4F7B6" w14:textId="3B879662"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color w:val="0000FF"/>
          <w:sz w:val="21"/>
          <w:szCs w:val="21"/>
        </w:rPr>
        <w:t xml:space="preserve">　</w:t>
      </w:r>
      <w:r w:rsidR="00FE258E" w:rsidRPr="00C25974">
        <w:rPr>
          <w:rFonts w:asciiTheme="minorEastAsia" w:hAnsiTheme="minorEastAsia" w:cs="çƒ¯‰ˇøD¸[$" w:hint="eastAsia"/>
          <w:bCs/>
          <w:color w:val="000000" w:themeColor="text1"/>
          <w:sz w:val="21"/>
          <w:szCs w:val="21"/>
        </w:rPr>
        <w:t>埼玉医科大学国際医療センター造血器腫瘍科教員研究棟</w:t>
      </w:r>
      <w:r w:rsidR="00FE258E" w:rsidRPr="00C25974">
        <w:rPr>
          <w:rFonts w:asciiTheme="minorEastAsia" w:hAnsiTheme="minorEastAsia" w:cs="çƒ¯‰ˇøD¸[$"/>
          <w:bCs/>
          <w:color w:val="000000" w:themeColor="text1"/>
          <w:sz w:val="21"/>
          <w:szCs w:val="21"/>
        </w:rPr>
        <w:t>7階研究室</w:t>
      </w:r>
      <w:r w:rsidR="001F7F72" w:rsidRPr="00A44450">
        <w:rPr>
          <w:rFonts w:asciiTheme="minorEastAsia" w:hAnsiTheme="minorEastAsia" w:cs="çƒ¯‰ˇøD¸[$" w:hint="eastAsia"/>
          <w:bCs/>
          <w:sz w:val="21"/>
          <w:szCs w:val="21"/>
        </w:rPr>
        <w:t>内に設置</w:t>
      </w:r>
    </w:p>
    <w:p w14:paraId="68FFBC88"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【保管・管理責任者】</w:t>
      </w:r>
    </w:p>
    <w:p w14:paraId="35F0AF2F" w14:textId="1DE42600"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FE258E" w:rsidRPr="00FE258E">
        <w:rPr>
          <w:rFonts w:asciiTheme="minorEastAsia" w:hAnsiTheme="minorEastAsia" w:cs="çƒ¯‰ˇøD¸[$" w:hint="eastAsia"/>
          <w:bCs/>
          <w:sz w:val="21"/>
          <w:szCs w:val="21"/>
        </w:rPr>
        <w:t>埼玉医科大学国際医療センター造血器腫瘍科教員研究棟7階研究室</w:t>
      </w:r>
      <w:r w:rsidR="00FE258E" w:rsidRPr="00FE258E">
        <w:rPr>
          <w:rFonts w:asciiTheme="minorEastAsia" w:hAnsiTheme="minorEastAsia" w:cs="çƒ¯‰ˇøD¸[$" w:hint="eastAsia"/>
          <w:bCs/>
          <w:sz w:val="21"/>
          <w:szCs w:val="21"/>
        </w:rPr>
        <w:tab/>
        <w:t>麻生範雄</w:t>
      </w:r>
    </w:p>
    <w:p w14:paraId="6D7D68A0"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【保管方法】</w:t>
      </w:r>
    </w:p>
    <w:p w14:paraId="7F23B80F" w14:textId="77777777"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検体保存センターでは、下記のようなシステムで個人情報の漏洩、混交、盗難、紛失等が起こらないように適切かつ整然と残余検体を保管・管理しています。</w:t>
      </w:r>
    </w:p>
    <w:p w14:paraId="1859140F" w14:textId="16A89286" w:rsidR="001F7F72" w:rsidRPr="00C25974" w:rsidRDefault="001F7F72" w:rsidP="00C25974">
      <w:pPr>
        <w:pStyle w:val="a8"/>
        <w:widowControl/>
        <w:numPr>
          <w:ilvl w:val="0"/>
          <w:numId w:val="2"/>
        </w:numPr>
        <w:autoSpaceDE w:val="0"/>
        <w:autoSpaceDN w:val="0"/>
        <w:adjustRightInd w:val="0"/>
        <w:ind w:leftChars="0"/>
        <w:jc w:val="left"/>
        <w:rPr>
          <w:rFonts w:asciiTheme="minorEastAsia" w:hAnsiTheme="minorEastAsia" w:cs="çƒ¯‰ˇøD¸[$"/>
          <w:bCs/>
          <w:sz w:val="21"/>
          <w:szCs w:val="21"/>
        </w:rPr>
      </w:pPr>
      <w:r w:rsidRPr="00C25974">
        <w:rPr>
          <w:rFonts w:asciiTheme="minorEastAsia" w:hAnsiTheme="minorEastAsia" w:cs="çƒ¯‰ˇøD¸[$"/>
          <w:bCs/>
          <w:sz w:val="21"/>
          <w:szCs w:val="21"/>
        </w:rPr>
        <w:t xml:space="preserve"> DNA</w:t>
      </w:r>
      <w:r w:rsidRPr="00C25974">
        <w:rPr>
          <w:rFonts w:asciiTheme="minorEastAsia" w:hAnsiTheme="minorEastAsia" w:cs="çƒ¯‰ˇøD¸[$" w:hint="eastAsia"/>
          <w:bCs/>
          <w:sz w:val="21"/>
          <w:szCs w:val="21"/>
        </w:rPr>
        <w:t>、</w:t>
      </w:r>
      <w:r w:rsidRPr="00C25974">
        <w:rPr>
          <w:rFonts w:asciiTheme="minorEastAsia" w:hAnsiTheme="minorEastAsia" w:cs="çƒ¯‰ˇøD¸[$"/>
          <w:bCs/>
          <w:sz w:val="21"/>
          <w:szCs w:val="21"/>
        </w:rPr>
        <w:t xml:space="preserve">RNA </w:t>
      </w:r>
      <w:r w:rsidRPr="00C25974">
        <w:rPr>
          <w:rFonts w:asciiTheme="minorEastAsia" w:hAnsiTheme="minorEastAsia" w:cs="çƒ¯‰ˇøD¸[$" w:hint="eastAsia"/>
          <w:bCs/>
          <w:sz w:val="21"/>
          <w:szCs w:val="21"/>
        </w:rPr>
        <w:t>は</w:t>
      </w:r>
      <w:r w:rsidR="00276C27" w:rsidRPr="00C25974">
        <w:rPr>
          <w:rFonts w:asciiTheme="minorEastAsia" w:hAnsiTheme="minorEastAsia" w:cs="çƒ¯‰ˇøD¸[$" w:hint="eastAsia"/>
          <w:bCs/>
          <w:sz w:val="21"/>
          <w:szCs w:val="21"/>
        </w:rPr>
        <w:t>誰</w:t>
      </w:r>
      <w:r w:rsidR="00276C27">
        <w:rPr>
          <w:rFonts w:asciiTheme="minorEastAsia" w:hAnsiTheme="minorEastAsia" w:cs="çƒ¯‰ˇøD¸[$" w:hint="eastAsia"/>
          <w:bCs/>
          <w:sz w:val="21"/>
          <w:szCs w:val="21"/>
        </w:rPr>
        <w:t>の</w:t>
      </w:r>
      <w:r w:rsidR="00276C27" w:rsidRPr="00C25974">
        <w:rPr>
          <w:rFonts w:asciiTheme="minorEastAsia" w:hAnsiTheme="minorEastAsia" w:cs="çƒ¯‰ˇøD¸[$" w:hint="eastAsia"/>
          <w:bCs/>
          <w:sz w:val="21"/>
          <w:szCs w:val="21"/>
        </w:rPr>
        <w:t>ものか分からないように</w:t>
      </w:r>
      <w:r w:rsidRPr="00C25974">
        <w:rPr>
          <w:rFonts w:asciiTheme="minorEastAsia" w:hAnsiTheme="minorEastAsia" w:cs="çƒ¯‰ˇøD¸[$" w:hint="eastAsia"/>
          <w:bCs/>
          <w:sz w:val="21"/>
          <w:szCs w:val="21"/>
        </w:rPr>
        <w:t>されて検体保存センターに送付されます。</w:t>
      </w:r>
    </w:p>
    <w:p w14:paraId="2C6339A0" w14:textId="67471C61" w:rsidR="001F7F72" w:rsidRPr="00C25974" w:rsidRDefault="001F7F72" w:rsidP="00C25974">
      <w:pPr>
        <w:pStyle w:val="a8"/>
        <w:widowControl/>
        <w:numPr>
          <w:ilvl w:val="0"/>
          <w:numId w:val="2"/>
        </w:numPr>
        <w:autoSpaceDE w:val="0"/>
        <w:autoSpaceDN w:val="0"/>
        <w:adjustRightInd w:val="0"/>
        <w:ind w:leftChars="0"/>
        <w:jc w:val="left"/>
        <w:rPr>
          <w:rFonts w:asciiTheme="minorEastAsia" w:hAnsiTheme="minorEastAsia" w:cs="çƒ¯‰ˇøD¸[$"/>
          <w:bCs/>
          <w:sz w:val="21"/>
          <w:szCs w:val="21"/>
        </w:rPr>
      </w:pPr>
      <w:r w:rsidRPr="00C25974">
        <w:rPr>
          <w:rFonts w:asciiTheme="minorEastAsia" w:hAnsiTheme="minorEastAsia" w:cs="çƒ¯‰ˇøD¸[$"/>
          <w:bCs/>
          <w:sz w:val="21"/>
          <w:szCs w:val="21"/>
        </w:rPr>
        <w:t xml:space="preserve"> </w:t>
      </w:r>
      <w:r w:rsidRPr="00C25974">
        <w:rPr>
          <w:rFonts w:asciiTheme="minorEastAsia" w:hAnsiTheme="minorEastAsia" w:cs="çƒ¯‰ˇøD¸[$" w:hint="eastAsia"/>
          <w:bCs/>
          <w:sz w:val="21"/>
          <w:szCs w:val="21"/>
        </w:rPr>
        <w:t>施錠された専用のフリーザーにて</w:t>
      </w:r>
      <w:r w:rsidRPr="00C25974">
        <w:rPr>
          <w:rFonts w:asciiTheme="minorEastAsia" w:hAnsiTheme="minorEastAsia" w:cs="çƒ¯‰ˇøD¸[$"/>
          <w:bCs/>
          <w:sz w:val="21"/>
          <w:szCs w:val="21"/>
        </w:rPr>
        <w:t xml:space="preserve"> DNA</w:t>
      </w:r>
      <w:r w:rsidRPr="00C25974">
        <w:rPr>
          <w:rFonts w:asciiTheme="minorEastAsia" w:hAnsiTheme="minorEastAsia" w:cs="çƒ¯‰ˇøD¸[$" w:hint="eastAsia"/>
          <w:bCs/>
          <w:sz w:val="21"/>
          <w:szCs w:val="21"/>
        </w:rPr>
        <w:t>、</w:t>
      </w:r>
      <w:r w:rsidRPr="00C25974">
        <w:rPr>
          <w:rFonts w:asciiTheme="minorEastAsia" w:hAnsiTheme="minorEastAsia" w:cs="çƒ¯‰ˇøD¸[$"/>
          <w:bCs/>
          <w:sz w:val="21"/>
          <w:szCs w:val="21"/>
        </w:rPr>
        <w:t xml:space="preserve">RNA </w:t>
      </w:r>
      <w:r w:rsidRPr="00C25974">
        <w:rPr>
          <w:rFonts w:asciiTheme="minorEastAsia" w:hAnsiTheme="minorEastAsia" w:cs="çƒ¯‰ˇøD¸[$" w:hint="eastAsia"/>
          <w:bCs/>
          <w:sz w:val="21"/>
          <w:szCs w:val="21"/>
        </w:rPr>
        <w:t>を保存しています</w:t>
      </w:r>
      <w:r w:rsidR="00C25974">
        <w:rPr>
          <w:rFonts w:asciiTheme="minorEastAsia" w:hAnsiTheme="minorEastAsia" w:cs="çƒ¯‰ˇøD¸[$" w:hint="eastAsia"/>
          <w:bCs/>
          <w:sz w:val="21"/>
          <w:szCs w:val="21"/>
        </w:rPr>
        <w:t>。</w:t>
      </w:r>
    </w:p>
    <w:p w14:paraId="75A66F1C" w14:textId="5C09ECD4" w:rsidR="001F7F72" w:rsidRPr="00C25974" w:rsidRDefault="001F7F72" w:rsidP="00C25974">
      <w:pPr>
        <w:pStyle w:val="a8"/>
        <w:widowControl/>
        <w:numPr>
          <w:ilvl w:val="0"/>
          <w:numId w:val="2"/>
        </w:numPr>
        <w:autoSpaceDE w:val="0"/>
        <w:autoSpaceDN w:val="0"/>
        <w:adjustRightInd w:val="0"/>
        <w:ind w:leftChars="0"/>
        <w:jc w:val="left"/>
        <w:rPr>
          <w:rFonts w:asciiTheme="minorEastAsia" w:hAnsiTheme="minorEastAsia" w:cs="çƒ¯‰ˇøD¸[$"/>
          <w:bCs/>
          <w:sz w:val="21"/>
          <w:szCs w:val="21"/>
        </w:rPr>
      </w:pPr>
      <w:r w:rsidRPr="00C25974">
        <w:rPr>
          <w:rFonts w:asciiTheme="minorEastAsia" w:hAnsiTheme="minorEastAsia" w:cs="çƒ¯‰ˇøD¸[$"/>
          <w:bCs/>
          <w:sz w:val="21"/>
          <w:szCs w:val="21"/>
        </w:rPr>
        <w:t xml:space="preserve"> </w:t>
      </w:r>
      <w:r w:rsidRPr="00C25974">
        <w:rPr>
          <w:rFonts w:asciiTheme="minorEastAsia" w:hAnsiTheme="minorEastAsia" w:cs="çƒ¯‰ˇøD¸[$" w:hint="eastAsia"/>
          <w:bCs/>
          <w:sz w:val="21"/>
          <w:szCs w:val="21"/>
        </w:rPr>
        <w:t>検体保存センターには遺伝子</w:t>
      </w:r>
      <w:r w:rsidR="00132FF9" w:rsidRPr="00C25974">
        <w:rPr>
          <w:rFonts w:asciiTheme="minorEastAsia" w:hAnsiTheme="minorEastAsia" w:cs="çƒ¯‰ˇøD¸[$" w:hint="eastAsia"/>
          <w:bCs/>
          <w:sz w:val="21"/>
          <w:szCs w:val="21"/>
        </w:rPr>
        <w:t>検査</w:t>
      </w:r>
      <w:r w:rsidRPr="00C25974">
        <w:rPr>
          <w:rFonts w:asciiTheme="minorEastAsia" w:hAnsiTheme="minorEastAsia" w:cs="çƒ¯‰ˇøD¸[$" w:hint="eastAsia"/>
          <w:bCs/>
          <w:sz w:val="21"/>
          <w:szCs w:val="21"/>
        </w:rPr>
        <w:t>番号のみが通知され</w:t>
      </w:r>
      <w:r w:rsidR="00276C27" w:rsidRPr="00C25974">
        <w:rPr>
          <w:rFonts w:asciiTheme="minorEastAsia" w:hAnsiTheme="minorEastAsia" w:cs="çƒ¯‰ˇøD¸[$" w:hint="eastAsia"/>
          <w:bCs/>
          <w:sz w:val="21"/>
          <w:szCs w:val="21"/>
        </w:rPr>
        <w:t>ます</w:t>
      </w:r>
      <w:r w:rsidRPr="00C25974">
        <w:rPr>
          <w:rFonts w:asciiTheme="minorEastAsia" w:hAnsiTheme="minorEastAsia" w:cs="çƒ¯‰ˇøD¸[$" w:hint="eastAsia"/>
          <w:bCs/>
          <w:sz w:val="21"/>
          <w:szCs w:val="21"/>
        </w:rPr>
        <w:t>。個人との対応表を有しているのは検体提出機関のみです。</w:t>
      </w:r>
    </w:p>
    <w:p w14:paraId="0F18BD9B" w14:textId="471CC55F"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Zapf Dingbats" w:hint="eastAsia"/>
          <w:bCs/>
          <w:sz w:val="21"/>
          <w:szCs w:val="21"/>
        </w:rPr>
        <w:t>④</w:t>
      </w:r>
      <w:r w:rsidRPr="00A44450">
        <w:rPr>
          <w:rFonts w:asciiTheme="minorEastAsia" w:hAnsiTheme="minorEastAsia" w:cs="çƒ¯‰ˇøD¸[$" w:hint="eastAsia"/>
          <w:bCs/>
          <w:sz w:val="21"/>
          <w:szCs w:val="21"/>
        </w:rPr>
        <w:t xml:space="preserve"> ネットワークから切り離され、パスワードロックを設定した専用のコンピューターを用いて保存検体の管理を行っています。</w:t>
      </w:r>
    </w:p>
    <w:p w14:paraId="7049ACEF" w14:textId="35CCA029"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Zapf Dingbats" w:hint="eastAsia"/>
          <w:bCs/>
          <w:sz w:val="21"/>
          <w:szCs w:val="21"/>
        </w:rPr>
        <w:t>⑤</w:t>
      </w:r>
      <w:r w:rsidRPr="00A44450">
        <w:rPr>
          <w:rFonts w:asciiTheme="minorEastAsia" w:hAnsiTheme="minorEastAsia" w:cs="çƒ¯‰ˇøD¸[$" w:hint="eastAsia"/>
          <w:bCs/>
          <w:sz w:val="21"/>
          <w:szCs w:val="21"/>
        </w:rPr>
        <w:t xml:space="preserve"> 検体の受け入れ、保管・管理、他機関への移送、廃棄など検体保存に関する全ての業務は保管・管理責任者の監督のもとに行っています。</w:t>
      </w:r>
    </w:p>
    <w:p w14:paraId="557C4B27"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【保管期間】</w:t>
      </w:r>
    </w:p>
    <w:p w14:paraId="1C5BFA9A" w14:textId="77777777"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検体の保管期間は定めず、検体を使い切るまで保存させていただきます。</w:t>
      </w:r>
    </w:p>
    <w:p w14:paraId="0FA99AD9"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【付随研究の実施について】</w:t>
      </w:r>
    </w:p>
    <w:p w14:paraId="78A63372" w14:textId="5F05996A"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付随研究としての遺伝子解析は、JALSG 検体保存・付随研究委員会および運営委員会での審査・承認と、</w:t>
      </w:r>
      <w:r w:rsidR="00F40FED" w:rsidRPr="00F40FED">
        <w:rPr>
          <w:rFonts w:asciiTheme="minorEastAsia" w:hAnsiTheme="minorEastAsia" w:cs="çƒ¯‰ˇøD¸[$" w:hint="eastAsia"/>
          <w:bCs/>
          <w:sz w:val="21"/>
          <w:szCs w:val="21"/>
        </w:rPr>
        <w:t>試料・情報を利用する研究計画書等</w:t>
      </w:r>
      <w:r w:rsidR="00F40FED">
        <w:rPr>
          <w:rFonts w:asciiTheme="minorEastAsia" w:hAnsiTheme="minorEastAsia" w:cs="çƒ¯‰ˇøD¸[$" w:hint="eastAsia"/>
          <w:bCs/>
          <w:sz w:val="21"/>
          <w:szCs w:val="21"/>
        </w:rPr>
        <w:t>の認定</w:t>
      </w:r>
      <w:r w:rsidR="001F7F72" w:rsidRPr="00A44450">
        <w:rPr>
          <w:rFonts w:asciiTheme="minorEastAsia" w:hAnsiTheme="minorEastAsia" w:cs="çƒ¯‰ˇøD¸[$" w:hint="eastAsia"/>
          <w:bCs/>
          <w:sz w:val="21"/>
          <w:szCs w:val="21"/>
        </w:rPr>
        <w:t>臨床研究審査での承認と検体提出機関での病院長の</w:t>
      </w:r>
      <w:r w:rsidR="00F40FED">
        <w:rPr>
          <w:rFonts w:asciiTheme="minorEastAsia" w:hAnsiTheme="minorEastAsia" w:cs="çƒ¯‰ˇøD¸[$" w:hint="eastAsia"/>
          <w:bCs/>
          <w:sz w:val="21"/>
          <w:szCs w:val="21"/>
        </w:rPr>
        <w:t>許可を得た</w:t>
      </w:r>
      <w:r w:rsidR="001F7F72" w:rsidRPr="00A44450">
        <w:rPr>
          <w:rFonts w:asciiTheme="minorEastAsia" w:hAnsiTheme="minorEastAsia" w:cs="çƒ¯‰ˇøD¸[$" w:hint="eastAsia"/>
          <w:bCs/>
          <w:sz w:val="21"/>
          <w:szCs w:val="21"/>
        </w:rPr>
        <w:t>上で</w:t>
      </w:r>
      <w:r w:rsidR="00F40FED">
        <w:rPr>
          <w:rFonts w:asciiTheme="minorEastAsia" w:hAnsiTheme="minorEastAsia" w:cs="çƒ¯‰ˇøD¸[$" w:hint="eastAsia"/>
          <w:bCs/>
          <w:sz w:val="21"/>
          <w:szCs w:val="21"/>
        </w:rPr>
        <w:t>厚生労働大臣に届け出た上で</w:t>
      </w:r>
      <w:r w:rsidR="001F7F72" w:rsidRPr="00A44450">
        <w:rPr>
          <w:rFonts w:asciiTheme="minorEastAsia" w:hAnsiTheme="minorEastAsia" w:cs="çƒ¯‰ˇøD¸[$" w:hint="eastAsia"/>
          <w:bCs/>
          <w:sz w:val="21"/>
          <w:szCs w:val="21"/>
        </w:rPr>
        <w:t>実施されます。</w:t>
      </w:r>
    </w:p>
    <w:p w14:paraId="27F4FFE2" w14:textId="74DB65F3"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付随研究としての遺伝子解析実施機関にJALSG 検体保存センターよりDNA あるいはRNA が送付されますが、その際にも遺伝子解析実施機関には遺伝子検査番号のみが通知され</w:t>
      </w:r>
      <w:r w:rsidR="00276C27">
        <w:rPr>
          <w:rFonts w:asciiTheme="minorEastAsia" w:hAnsiTheme="minorEastAsia" w:cs="çƒ¯‰ˇøD¸[$" w:hint="eastAsia"/>
          <w:bCs/>
          <w:sz w:val="21"/>
          <w:szCs w:val="21"/>
        </w:rPr>
        <w:t>ます</w:t>
      </w:r>
      <w:r w:rsidR="001F7F72" w:rsidRPr="00A44450">
        <w:rPr>
          <w:rFonts w:asciiTheme="minorEastAsia" w:hAnsiTheme="minorEastAsia" w:cs="çƒ¯‰ˇøD¸[$" w:hint="eastAsia"/>
          <w:bCs/>
          <w:sz w:val="21"/>
          <w:szCs w:val="21"/>
        </w:rPr>
        <w:t>。</w:t>
      </w:r>
    </w:p>
    <w:p w14:paraId="67B106BA" w14:textId="347E8BC9" w:rsidR="00C27AE1" w:rsidRPr="00A44450" w:rsidRDefault="00C27AE1"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付随研究の実施に際して、臨床情報が必要な場合は、</w:t>
      </w:r>
      <w:r w:rsidR="00276C27">
        <w:rPr>
          <w:rFonts w:asciiTheme="minorEastAsia" w:hAnsiTheme="minorEastAsia" w:cs="çƒ¯‰ˇøD¸[$" w:hint="eastAsia"/>
          <w:bCs/>
          <w:sz w:val="21"/>
          <w:szCs w:val="21"/>
        </w:rPr>
        <w:t>JCCG（JPLSG)</w:t>
      </w:r>
      <w:r w:rsidR="001F7F72" w:rsidRPr="00A44450">
        <w:rPr>
          <w:rFonts w:asciiTheme="minorEastAsia" w:hAnsiTheme="minorEastAsia" w:cs="çƒ¯‰ˇøD¸[$" w:hint="eastAsia"/>
          <w:bCs/>
          <w:sz w:val="21"/>
          <w:szCs w:val="21"/>
        </w:rPr>
        <w:t>データセンターからJALSG データセンターを通じて付随研究実施機関に今回の研究で収集された臨床情報が送付されます。</w:t>
      </w:r>
    </w:p>
    <w:p w14:paraId="0D5BECCF" w14:textId="75C56C77" w:rsidR="001F7F72" w:rsidRPr="00A44450" w:rsidRDefault="00C27AE1"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JALSG データセンターでは、遺伝子検査番号と臨床情報との</w:t>
      </w:r>
      <w:r w:rsidR="009A6342">
        <w:rPr>
          <w:rFonts w:asciiTheme="minorEastAsia" w:hAnsiTheme="minorEastAsia" w:cs="çƒ¯‰ˇøD¸[$" w:hint="eastAsia"/>
          <w:bCs/>
          <w:sz w:val="21"/>
          <w:szCs w:val="21"/>
        </w:rPr>
        <w:t>結び付け</w:t>
      </w:r>
      <w:r w:rsidR="001F7F72" w:rsidRPr="00A44450">
        <w:rPr>
          <w:rFonts w:asciiTheme="minorEastAsia" w:hAnsiTheme="minorEastAsia" w:cs="çƒ¯‰ˇøD¸[$" w:hint="eastAsia"/>
          <w:bCs/>
          <w:sz w:val="21"/>
          <w:szCs w:val="21"/>
        </w:rPr>
        <w:t>は可能ですが、それが誰の遺伝子検査番号と臨床情報であるのかはわからないため、個人情報は保護されます。</w:t>
      </w:r>
    </w:p>
    <w:p w14:paraId="1A986F82"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付随研究の実施承認後JALSG ホームページ（http://www.jalsg.jp/）上で、「JALSG</w:t>
      </w:r>
    </w:p>
    <w:p w14:paraId="64FA8B71"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T-ALL-210-U 付随研究が実施されていること」、「付随研究の概要」、「付随研究への参加</w:t>
      </w:r>
    </w:p>
    <w:p w14:paraId="59540CFD" w14:textId="6FAD61C0"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施設」、「付随研究への検体および臨床情報の使用に関する同意を撤回できることと、その方法」を公開いたします。</w:t>
      </w:r>
    </w:p>
    <w:p w14:paraId="08831E8E"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【検体保存に関する同意の撤回について】</w:t>
      </w:r>
    </w:p>
    <w:p w14:paraId="6805D71B" w14:textId="36C2715C"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一旦同意した場合でも、あなたが不利益を受けることなく、いつでも同意を取り消すことができ、その場合は保存してある DNA とRNA は廃棄されます。ただし、同意を取り消した時すでに研究結果が論文などで公表されていた場合などのように、遺伝子を調べた結果などを廃棄することができない場合があります。</w:t>
      </w:r>
    </w:p>
    <w:p w14:paraId="72833962" w14:textId="48F36E63"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検体保存の同意を取り消される場合には、あなたの担当医師あるいはこの研究への参加同意書を提出された施設の担当者に申し出てください。施設責任者から、あなたの検体につけられている遺伝子検査番号が検体保存センター保管・管理責任者に連絡され、保存してある DNA とRNA は廃棄されます。</w:t>
      </w:r>
    </w:p>
    <w:p w14:paraId="785BE05B" w14:textId="56B23560"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JALSG 事務局、研究事務局、</w:t>
      </w:r>
      <w:r w:rsidR="00276C27">
        <w:rPr>
          <w:rFonts w:asciiTheme="minorEastAsia" w:hAnsiTheme="minorEastAsia" w:cs="çƒ¯‰ˇøD¸[$" w:hint="eastAsia"/>
          <w:bCs/>
          <w:sz w:val="21"/>
          <w:szCs w:val="21"/>
        </w:rPr>
        <w:t>JCCG（JPLSG</w:t>
      </w:r>
      <w:r w:rsidR="00276C27">
        <w:rPr>
          <w:rFonts w:asciiTheme="minorEastAsia" w:hAnsiTheme="minorEastAsia" w:cs="çƒ¯‰ˇøD¸[$"/>
          <w:bCs/>
          <w:sz w:val="21"/>
          <w:szCs w:val="21"/>
        </w:rPr>
        <w:t>）</w:t>
      </w:r>
      <w:r w:rsidR="001F7F72" w:rsidRPr="00A44450">
        <w:rPr>
          <w:rFonts w:asciiTheme="minorEastAsia" w:hAnsiTheme="minorEastAsia" w:cs="çƒ¯‰ˇøD¸[$" w:hint="eastAsia"/>
          <w:bCs/>
          <w:sz w:val="21"/>
          <w:szCs w:val="21"/>
        </w:rPr>
        <w:t>データセンター、JALSG データセンター、検体保存センターに直接ご連絡いただいても、どの保存検体があなたからいただいた検体であるかを結びつけることができませんのでご注意下さい。</w:t>
      </w:r>
    </w:p>
    <w:p w14:paraId="77BAFEE9" w14:textId="77777777" w:rsidR="00671553" w:rsidRPr="00A44450" w:rsidRDefault="00671553" w:rsidP="001F7F72">
      <w:pPr>
        <w:widowControl/>
        <w:autoSpaceDE w:val="0"/>
        <w:autoSpaceDN w:val="0"/>
        <w:adjustRightInd w:val="0"/>
        <w:jc w:val="left"/>
        <w:rPr>
          <w:rFonts w:asciiTheme="minorEastAsia" w:hAnsiTheme="minorEastAsia" w:cs="çƒ¯‰ˇøD¸[$"/>
          <w:bCs/>
          <w:sz w:val="21"/>
          <w:szCs w:val="21"/>
        </w:rPr>
      </w:pPr>
    </w:p>
    <w:p w14:paraId="5BD23A96" w14:textId="77777777"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 xml:space="preserve">12. </w:t>
      </w:r>
      <w:r w:rsidRPr="00C25974">
        <w:rPr>
          <w:rFonts w:asciiTheme="minorEastAsia" w:eastAsiaTheme="minorEastAsia" w:hAnsiTheme="minorEastAsia" w:hint="eastAsia"/>
          <w:b/>
        </w:rPr>
        <w:t>費用負担について</w:t>
      </w:r>
    </w:p>
    <w:p w14:paraId="2B1E75C5" w14:textId="77777777"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本臨床試験に参加された場合に治療にかかる費用は、通常の病気と同様、健康保険制度でまかなわれます。ただし、HLA 検査料、造血幹細胞移植に関わる費用などは一部個人負担となる可能性がありますので、担当医師にご確認ください。いずれも通常診療であっても自己負担となるものですので、本試験に参加されたからといって特別に費用負担が増えるというわけではありません。また上記の中央診断・中央検査には研究費を用いて行われますので、あなたの費用負担はありません。</w:t>
      </w:r>
    </w:p>
    <w:p w14:paraId="00B6F46D"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05CBB65E" w14:textId="77777777"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 xml:space="preserve">13. </w:t>
      </w:r>
      <w:r w:rsidRPr="00C25974">
        <w:rPr>
          <w:rFonts w:asciiTheme="minorEastAsia" w:eastAsiaTheme="minorEastAsia" w:hAnsiTheme="minorEastAsia" w:hint="eastAsia"/>
          <w:b/>
        </w:rPr>
        <w:t>補償について</w:t>
      </w:r>
    </w:p>
    <w:p w14:paraId="2C4FFBF5" w14:textId="3F90095B" w:rsidR="00671553"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一般的にALL に対する化学療法や造血幹細胞移植は、命に関わる重い副作用を生じたり、治療前よりも健康状態が悪化する危険性もある程度予想される治療法です。従いまして、本試験に参加した場合においても、同様の健康被害が生じる可能性がありますが、その場合は必要な治療を含めた適切かつ最善の対処を行います。その際の治療はあなたの加入している健康保険を使って行われるものであり、「ALL-T11 臨床試験」に参加することで生じた健康被害に対する金銭面での補償はありません。なお、日本には医薬品の副作用によって生じた健康被害に対して医療費の給付を行う制度（「医薬品副作用被害救済制度」など）がありますが、抗がん剤はある程度の副作用の発生を念頭におきながら使用される薬剤であるため、「ALL-T11 臨床試験」で使用する抗がん剤も含めて、全ての抗がん剤はこの制度の対象医薬品とはなりません。</w:t>
      </w:r>
    </w:p>
    <w:p w14:paraId="1381BF3F"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7392942C" w14:textId="77777777"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 xml:space="preserve">14. </w:t>
      </w:r>
      <w:r w:rsidRPr="00C25974">
        <w:rPr>
          <w:rFonts w:asciiTheme="minorEastAsia" w:eastAsiaTheme="minorEastAsia" w:hAnsiTheme="minorEastAsia" w:hint="eastAsia"/>
          <w:b/>
        </w:rPr>
        <w:t>プライバシーの保護について</w:t>
      </w:r>
    </w:p>
    <w:p w14:paraId="2FEC021C" w14:textId="75991A20"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「ALL-T11 臨床試験」に参加された場合、患者さんのとり違えや重複登録を防ぐなどの管理を目的とし、登録時にカルテ番号・生年月日・性別・イニシャル・名の頭文字のカナ一文字・住所(市区町村郡まで)をJALSG および</w:t>
      </w:r>
      <w:r w:rsidR="00F40FED">
        <w:rPr>
          <w:rFonts w:asciiTheme="minorEastAsia" w:hAnsiTheme="minorEastAsia" w:cs="çƒ¯‰ˇøD¸[$" w:hint="eastAsia"/>
          <w:bCs/>
          <w:sz w:val="21"/>
          <w:szCs w:val="21"/>
        </w:rPr>
        <w:t>JCCG（JPLSG</w:t>
      </w:r>
      <w:r w:rsidR="00F40FED">
        <w:rPr>
          <w:rFonts w:asciiTheme="minorEastAsia" w:hAnsiTheme="minorEastAsia" w:cs="çƒ¯‰ˇøD¸[$"/>
          <w:bCs/>
          <w:sz w:val="21"/>
          <w:szCs w:val="21"/>
        </w:rPr>
        <w:t>）</w:t>
      </w:r>
      <w:r w:rsidR="001F7F72" w:rsidRPr="00A44450">
        <w:rPr>
          <w:rFonts w:asciiTheme="minorEastAsia" w:hAnsiTheme="minorEastAsia" w:cs="çƒ¯‰ˇøD¸[$" w:hint="eastAsia"/>
          <w:bCs/>
          <w:sz w:val="21"/>
          <w:szCs w:val="21"/>
        </w:rPr>
        <w:t>データセンターへ報告します。そして、臨床試験用の番号を付け、以後はその番号で管理します。そのため、氏名や詳しい住所といった情報は報告されませんし、カルテ番号・生年月日・性別・イニシャル・名の頭文字のカナ一文字・住所(市区町村郡まで)といった個人が識別される情報は登録時のみデータセンターへ報告されます。</w:t>
      </w:r>
    </w:p>
    <w:p w14:paraId="0C19BFDF" w14:textId="77777777" w:rsidR="00671553"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以後は、観察期間の終了まで、あなたの医学的情報はデータセンターに定期的に報告されますが、その際は臨床試験用の番号を用いるため、あなたの個人情報が外部に漏れることはありません。</w:t>
      </w:r>
    </w:p>
    <w:p w14:paraId="52E27D5E"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55F05132" w14:textId="77777777" w:rsidR="001F7F72" w:rsidRPr="00C25974" w:rsidRDefault="001F7F72" w:rsidP="00C25974">
      <w:pPr>
        <w:pStyle w:val="1"/>
        <w:rPr>
          <w:rFonts w:asciiTheme="minorEastAsia" w:hAnsiTheme="minorEastAsia"/>
          <w:b/>
        </w:rPr>
      </w:pPr>
      <w:r w:rsidRPr="00C25974">
        <w:rPr>
          <w:rFonts w:asciiTheme="minorEastAsia" w:eastAsiaTheme="minorEastAsia" w:hAnsiTheme="minorEastAsia"/>
          <w:b/>
        </w:rPr>
        <w:t xml:space="preserve">15. </w:t>
      </w:r>
      <w:r w:rsidRPr="00C25974">
        <w:rPr>
          <w:rFonts w:asciiTheme="minorEastAsia" w:eastAsiaTheme="minorEastAsia" w:hAnsiTheme="minorEastAsia" w:hint="eastAsia"/>
          <w:b/>
        </w:rPr>
        <w:t>他の施設の医療関係者がカルテなどを見ること、公表について</w:t>
      </w:r>
    </w:p>
    <w:p w14:paraId="7F67C107" w14:textId="77777777"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正しくデータが記載されているかを調査するために、他の施設の守秘義務（秘密を守る義務）がある医療関係者が病院長の許可を得てあなたのカルテなどを閲覧する可能性があります。この場合でも、あなたのプライバシーは厳重に守られます。</w:t>
      </w:r>
    </w:p>
    <w:p w14:paraId="4A652FE4" w14:textId="77777777"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また、この臨床試験に関連する範囲内に限って、あなたの医学的情報が医学雑誌や学会に発表されたり、JALSG 運営委員会が承認した場合に限り、過去あるいは現在進行中の研究結果を系統的、総合的、定量的に評価するためにデータが利用される可能性があります。</w:t>
      </w:r>
    </w:p>
    <w:p w14:paraId="222621BF" w14:textId="2457B0A0" w:rsidR="00671553"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ただし、どなたのデータであるかが特定されるような個人情報は保護され、公の審議機関への提出命令などの特別な場合を除いて公表されることはありません。</w:t>
      </w:r>
    </w:p>
    <w:p w14:paraId="2BE95EDA"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32E88918" w14:textId="77777777"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 xml:space="preserve">16. </w:t>
      </w:r>
      <w:r w:rsidRPr="00C25974">
        <w:rPr>
          <w:rFonts w:asciiTheme="minorEastAsia" w:eastAsiaTheme="minorEastAsia" w:hAnsiTheme="minorEastAsia" w:hint="eastAsia"/>
          <w:b/>
        </w:rPr>
        <w:t>本試験の審査・承認について</w:t>
      </w:r>
    </w:p>
    <w:p w14:paraId="28B8AEED" w14:textId="0D8C27CD" w:rsidR="00671553"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「ALL-T11 臨床試験」は、開始する前に、臨床試験の内容について「倫理性」や「科学性」および「人権保護」について、JALSG のプロトコール審査委員会での審査・承認を得ています。また、本臨床試験は、</w:t>
      </w:r>
      <w:r w:rsidR="00902DFA" w:rsidRPr="00902DFA">
        <w:rPr>
          <w:rFonts w:asciiTheme="minorEastAsia" w:hAnsiTheme="minorEastAsia" w:cs="çƒ¯‰ˇøD¸[$" w:hint="eastAsia"/>
          <w:bCs/>
          <w:sz w:val="21"/>
          <w:szCs w:val="21"/>
        </w:rPr>
        <w:t>認定臨床研究審査委員会の承認と</w:t>
      </w:r>
      <w:r w:rsidR="00902DFA">
        <w:rPr>
          <w:rFonts w:asciiTheme="minorEastAsia" w:hAnsiTheme="minorEastAsia" w:cs="çƒ¯‰ˇøD¸[$" w:hint="eastAsia"/>
          <w:bCs/>
          <w:sz w:val="21"/>
          <w:szCs w:val="21"/>
        </w:rPr>
        <w:t>あなた</w:t>
      </w:r>
      <w:r w:rsidR="00902DFA" w:rsidRPr="00902DFA">
        <w:rPr>
          <w:rFonts w:asciiTheme="minorEastAsia" w:hAnsiTheme="minorEastAsia" w:cs="çƒ¯‰ˇøD¸[$" w:hint="eastAsia"/>
          <w:bCs/>
          <w:sz w:val="21"/>
          <w:szCs w:val="21"/>
        </w:rPr>
        <w:t>の診療を担当する病院の長の許可も得た上で、</w:t>
      </w:r>
      <w:r w:rsidR="00902DFA">
        <w:rPr>
          <w:rFonts w:asciiTheme="minorEastAsia" w:hAnsiTheme="minorEastAsia" w:cs="çƒ¯‰ˇøD¸[$" w:hint="eastAsia"/>
          <w:bCs/>
          <w:sz w:val="21"/>
          <w:szCs w:val="21"/>
        </w:rPr>
        <w:t>厚生労働大臣にこの臨床試験の実施計画を提出して実施しています。</w:t>
      </w:r>
    </w:p>
    <w:p w14:paraId="501B75E4"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488683B8" w14:textId="77777777"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 xml:space="preserve">17. </w:t>
      </w:r>
      <w:r w:rsidRPr="00C25974">
        <w:rPr>
          <w:rFonts w:asciiTheme="minorEastAsia" w:eastAsiaTheme="minorEastAsia" w:hAnsiTheme="minorEastAsia" w:hint="eastAsia"/>
          <w:b/>
        </w:rPr>
        <w:t>本試験の資金源について</w:t>
      </w:r>
    </w:p>
    <w:p w14:paraId="6B780627" w14:textId="77777777" w:rsidR="00276C27" w:rsidRDefault="00276C27" w:rsidP="00C25974">
      <w:pPr>
        <w:widowControl/>
        <w:autoSpaceDE w:val="0"/>
        <w:autoSpaceDN w:val="0"/>
        <w:adjustRightInd w:val="0"/>
        <w:ind w:firstLineChars="100" w:firstLine="210"/>
        <w:jc w:val="left"/>
        <w:rPr>
          <w:rFonts w:asciiTheme="minorEastAsia" w:hAnsiTheme="minorEastAsia" w:cs="çƒ¯‰ˇøD¸[$"/>
          <w:bCs/>
          <w:sz w:val="21"/>
          <w:szCs w:val="21"/>
        </w:rPr>
      </w:pPr>
      <w:r w:rsidRPr="00C25974">
        <w:rPr>
          <w:rFonts w:asciiTheme="minorEastAsia" w:hAnsiTheme="minorEastAsia" w:hint="eastAsia"/>
          <w:color w:val="000000" w:themeColor="text1"/>
          <w:kern w:val="0"/>
          <w:sz w:val="21"/>
          <w:szCs w:val="21"/>
        </w:rPr>
        <w:t>研究資金は日本医療研究開発機構委託研究開発費　革新的がん医療実用化研究事業「小児急性リンパ性白血病に対する標準的治療法の確立」（研究代表者：真部　淳、聖路加国際病院小児科）、成育医療研究開発費【</w:t>
      </w:r>
      <w:r w:rsidRPr="00C25974">
        <w:rPr>
          <w:rFonts w:asciiTheme="minorEastAsia" w:hAnsiTheme="minorEastAsia"/>
          <w:color w:val="000000" w:themeColor="text1"/>
          <w:kern w:val="0"/>
          <w:sz w:val="21"/>
          <w:szCs w:val="21"/>
        </w:rPr>
        <w:t>22</w:t>
      </w:r>
      <w:r w:rsidRPr="00C25974">
        <w:rPr>
          <w:rFonts w:asciiTheme="minorEastAsia" w:hAnsiTheme="minorEastAsia" w:hint="eastAsia"/>
          <w:color w:val="000000" w:themeColor="text1"/>
          <w:kern w:val="0"/>
          <w:sz w:val="21"/>
          <w:szCs w:val="21"/>
        </w:rPr>
        <w:t>指</w:t>
      </w:r>
      <w:r w:rsidRPr="00C25974">
        <w:rPr>
          <w:rFonts w:asciiTheme="minorEastAsia" w:hAnsiTheme="minorEastAsia"/>
          <w:color w:val="000000" w:themeColor="text1"/>
          <w:kern w:val="0"/>
          <w:sz w:val="21"/>
          <w:szCs w:val="21"/>
        </w:rPr>
        <w:t>-5</w:t>
      </w:r>
      <w:r w:rsidRPr="00C25974">
        <w:rPr>
          <w:rFonts w:asciiTheme="minorEastAsia" w:hAnsiTheme="minorEastAsia" w:hint="eastAsia"/>
          <w:color w:val="000000" w:themeColor="text1"/>
          <w:kern w:val="0"/>
          <w:sz w:val="21"/>
          <w:szCs w:val="21"/>
        </w:rPr>
        <w:t>】「小児がん分子診断の標準化、均てん化」</w:t>
      </w:r>
      <w:r w:rsidRPr="00C25974">
        <w:rPr>
          <w:rFonts w:asciiTheme="minorEastAsia" w:hAnsiTheme="minorEastAsia"/>
          <w:color w:val="000000" w:themeColor="text1"/>
          <w:kern w:val="0"/>
          <w:sz w:val="21"/>
          <w:szCs w:val="21"/>
        </w:rPr>
        <w:t>(</w:t>
      </w:r>
      <w:r w:rsidRPr="00C25974">
        <w:rPr>
          <w:rFonts w:asciiTheme="minorEastAsia" w:hAnsiTheme="minorEastAsia" w:hint="eastAsia"/>
          <w:color w:val="000000" w:themeColor="text1"/>
          <w:kern w:val="0"/>
          <w:sz w:val="21"/>
          <w:szCs w:val="21"/>
        </w:rPr>
        <w:t>主任研究者：清河信敬、国立研究開発法人</w:t>
      </w:r>
      <w:r w:rsidRPr="00C25974">
        <w:rPr>
          <w:rFonts w:asciiTheme="minorEastAsia" w:hAnsiTheme="minorEastAsia"/>
          <w:color w:val="000000" w:themeColor="text1"/>
          <w:kern w:val="0"/>
          <w:sz w:val="21"/>
          <w:szCs w:val="21"/>
        </w:rPr>
        <w:t xml:space="preserve"> </w:t>
      </w:r>
      <w:r w:rsidRPr="00C25974">
        <w:rPr>
          <w:rFonts w:asciiTheme="minorEastAsia" w:hAnsiTheme="minorEastAsia" w:hint="eastAsia"/>
          <w:color w:val="000000" w:themeColor="text1"/>
          <w:kern w:val="0"/>
          <w:sz w:val="21"/>
          <w:szCs w:val="21"/>
        </w:rPr>
        <w:t>国立成育医療研究センター</w:t>
      </w:r>
      <w:r w:rsidRPr="00C25974">
        <w:rPr>
          <w:rFonts w:asciiTheme="minorEastAsia" w:hAnsiTheme="minorEastAsia"/>
          <w:color w:val="000000" w:themeColor="text1"/>
          <w:kern w:val="0"/>
          <w:sz w:val="21"/>
          <w:szCs w:val="21"/>
        </w:rPr>
        <w:t>)(</w:t>
      </w:r>
      <w:r w:rsidRPr="00C25974">
        <w:rPr>
          <w:rFonts w:asciiTheme="minorEastAsia" w:hAnsiTheme="minorEastAsia" w:hint="eastAsia"/>
          <w:color w:val="000000" w:themeColor="text1"/>
          <w:kern w:val="0"/>
          <w:sz w:val="21"/>
          <w:szCs w:val="21"/>
        </w:rPr>
        <w:t>平成</w:t>
      </w:r>
      <w:r w:rsidRPr="00C25974">
        <w:rPr>
          <w:rFonts w:asciiTheme="minorEastAsia" w:hAnsiTheme="minorEastAsia"/>
          <w:color w:val="000000" w:themeColor="text1"/>
          <w:kern w:val="0"/>
          <w:sz w:val="21"/>
          <w:szCs w:val="21"/>
        </w:rPr>
        <w:t>22</w:t>
      </w:r>
      <w:r w:rsidRPr="00C25974">
        <w:rPr>
          <w:rFonts w:asciiTheme="minorEastAsia" w:hAnsiTheme="minorEastAsia" w:hint="eastAsia"/>
          <w:color w:val="000000" w:themeColor="text1"/>
          <w:kern w:val="0"/>
          <w:sz w:val="21"/>
          <w:szCs w:val="21"/>
        </w:rPr>
        <w:t>年度〜平成</w:t>
      </w:r>
      <w:r w:rsidRPr="00C25974">
        <w:rPr>
          <w:rFonts w:asciiTheme="minorEastAsia" w:hAnsiTheme="minorEastAsia"/>
          <w:color w:val="000000" w:themeColor="text1"/>
          <w:kern w:val="0"/>
          <w:sz w:val="21"/>
          <w:szCs w:val="21"/>
        </w:rPr>
        <w:t>24</w:t>
      </w:r>
      <w:r w:rsidRPr="00C25974">
        <w:rPr>
          <w:rFonts w:asciiTheme="minorEastAsia" w:hAnsiTheme="minorEastAsia" w:hint="eastAsia"/>
          <w:color w:val="000000" w:themeColor="text1"/>
          <w:kern w:val="0"/>
          <w:sz w:val="21"/>
          <w:szCs w:val="21"/>
        </w:rPr>
        <w:t>年度</w:t>
      </w:r>
      <w:r w:rsidRPr="00C25974">
        <w:rPr>
          <w:rFonts w:asciiTheme="minorEastAsia" w:hAnsiTheme="minorEastAsia"/>
          <w:color w:val="000000" w:themeColor="text1"/>
          <w:kern w:val="0"/>
          <w:sz w:val="21"/>
          <w:szCs w:val="21"/>
        </w:rPr>
        <w:t>)</w:t>
      </w:r>
      <w:r w:rsidRPr="00C25974">
        <w:rPr>
          <w:rFonts w:asciiTheme="minorEastAsia" w:hAnsiTheme="minorEastAsia" w:hint="eastAsia"/>
          <w:color w:val="000000" w:themeColor="text1"/>
          <w:kern w:val="0"/>
          <w:sz w:val="21"/>
          <w:szCs w:val="21"/>
        </w:rPr>
        <w:t>、成育医療研究開発費【</w:t>
      </w:r>
      <w:r w:rsidRPr="00C25974">
        <w:rPr>
          <w:rFonts w:asciiTheme="minorEastAsia" w:hAnsiTheme="minorEastAsia"/>
          <w:color w:val="000000" w:themeColor="text1"/>
          <w:kern w:val="0"/>
          <w:sz w:val="21"/>
          <w:szCs w:val="21"/>
        </w:rPr>
        <w:t>25-2</w:t>
      </w:r>
      <w:r w:rsidRPr="00C25974">
        <w:rPr>
          <w:rFonts w:asciiTheme="minorEastAsia" w:hAnsiTheme="minorEastAsia" w:hint="eastAsia"/>
          <w:color w:val="000000" w:themeColor="text1"/>
          <w:kern w:val="0"/>
          <w:sz w:val="21"/>
          <w:szCs w:val="21"/>
        </w:rPr>
        <w:t>】「小児がんの</w:t>
      </w:r>
      <w:r w:rsidRPr="00C25974">
        <w:rPr>
          <w:rFonts w:asciiTheme="minorEastAsia" w:hAnsiTheme="minorEastAsia"/>
          <w:color w:val="000000" w:themeColor="text1"/>
          <w:kern w:val="0"/>
          <w:sz w:val="21"/>
          <w:szCs w:val="21"/>
        </w:rPr>
        <w:t>QOL</w:t>
      </w:r>
      <w:r w:rsidRPr="00C25974">
        <w:rPr>
          <w:rFonts w:asciiTheme="minorEastAsia" w:hAnsiTheme="minorEastAsia" w:hint="eastAsia"/>
          <w:color w:val="000000" w:themeColor="text1"/>
          <w:kern w:val="0"/>
          <w:sz w:val="21"/>
          <w:szCs w:val="21"/>
        </w:rPr>
        <w:t>向上を目指した分子中央診断の推進を基盤とする高度先駆的診断法開発</w:t>
      </w:r>
      <w:r w:rsidRPr="00C25974">
        <w:rPr>
          <w:rFonts w:asciiTheme="minorEastAsia" w:hAnsiTheme="minorEastAsia"/>
          <w:color w:val="000000" w:themeColor="text1"/>
          <w:kern w:val="0"/>
          <w:sz w:val="21"/>
          <w:szCs w:val="21"/>
        </w:rPr>
        <w:t xml:space="preserve"> </w:t>
      </w:r>
      <w:r w:rsidRPr="00C25974">
        <w:rPr>
          <w:rFonts w:asciiTheme="minorEastAsia" w:hAnsiTheme="minorEastAsia" w:hint="eastAsia"/>
          <w:color w:val="000000" w:themeColor="text1"/>
          <w:kern w:val="0"/>
          <w:sz w:val="21"/>
          <w:szCs w:val="21"/>
        </w:rPr>
        <w:t>及び</w:t>
      </w:r>
      <w:r w:rsidRPr="00C25974">
        <w:rPr>
          <w:rFonts w:asciiTheme="minorEastAsia" w:hAnsiTheme="minorEastAsia"/>
          <w:color w:val="000000" w:themeColor="text1"/>
          <w:kern w:val="0"/>
          <w:sz w:val="21"/>
          <w:szCs w:val="21"/>
        </w:rPr>
        <w:t xml:space="preserve"> </w:t>
      </w:r>
      <w:r w:rsidRPr="00C25974">
        <w:rPr>
          <w:rFonts w:asciiTheme="minorEastAsia" w:hAnsiTheme="minorEastAsia" w:hint="eastAsia"/>
          <w:color w:val="000000" w:themeColor="text1"/>
          <w:kern w:val="0"/>
          <w:sz w:val="21"/>
          <w:szCs w:val="21"/>
        </w:rPr>
        <w:t>心理社会的評価法確立」</w:t>
      </w:r>
      <w:r w:rsidRPr="00C25974">
        <w:rPr>
          <w:rFonts w:asciiTheme="minorEastAsia" w:hAnsiTheme="minorEastAsia"/>
          <w:color w:val="000000" w:themeColor="text1"/>
          <w:kern w:val="0"/>
          <w:sz w:val="21"/>
          <w:szCs w:val="21"/>
        </w:rPr>
        <w:t>(</w:t>
      </w:r>
      <w:r w:rsidRPr="00C25974">
        <w:rPr>
          <w:rFonts w:asciiTheme="minorEastAsia" w:hAnsiTheme="minorEastAsia" w:hint="eastAsia"/>
          <w:color w:val="000000" w:themeColor="text1"/>
          <w:kern w:val="0"/>
          <w:sz w:val="21"/>
          <w:szCs w:val="21"/>
        </w:rPr>
        <w:t>主任研究者：清河信敬、国立研究開発法人</w:t>
      </w:r>
      <w:r w:rsidRPr="00C25974">
        <w:rPr>
          <w:rFonts w:asciiTheme="minorEastAsia" w:hAnsiTheme="minorEastAsia"/>
          <w:color w:val="000000" w:themeColor="text1"/>
          <w:kern w:val="0"/>
          <w:sz w:val="21"/>
          <w:szCs w:val="21"/>
        </w:rPr>
        <w:t xml:space="preserve"> </w:t>
      </w:r>
      <w:r w:rsidRPr="00C25974">
        <w:rPr>
          <w:rFonts w:asciiTheme="minorEastAsia" w:hAnsiTheme="minorEastAsia" w:hint="eastAsia"/>
          <w:color w:val="000000" w:themeColor="text1"/>
          <w:kern w:val="0"/>
          <w:sz w:val="21"/>
          <w:szCs w:val="21"/>
        </w:rPr>
        <w:t>国立成育医療研究センター</w:t>
      </w:r>
      <w:r w:rsidRPr="00C25974">
        <w:rPr>
          <w:rFonts w:asciiTheme="minorEastAsia" w:hAnsiTheme="minorEastAsia"/>
          <w:color w:val="000000" w:themeColor="text1"/>
          <w:kern w:val="0"/>
          <w:sz w:val="21"/>
          <w:szCs w:val="21"/>
        </w:rPr>
        <w:t>)(</w:t>
      </w:r>
      <w:r w:rsidRPr="00C25974">
        <w:rPr>
          <w:rFonts w:asciiTheme="minorEastAsia" w:hAnsiTheme="minorEastAsia" w:hint="eastAsia"/>
          <w:color w:val="000000" w:themeColor="text1"/>
          <w:kern w:val="0"/>
          <w:sz w:val="21"/>
          <w:szCs w:val="21"/>
        </w:rPr>
        <w:t>平成</w:t>
      </w:r>
      <w:r w:rsidRPr="00C25974">
        <w:rPr>
          <w:rFonts w:asciiTheme="minorEastAsia" w:hAnsiTheme="minorEastAsia"/>
          <w:color w:val="000000" w:themeColor="text1"/>
          <w:kern w:val="0"/>
          <w:sz w:val="21"/>
          <w:szCs w:val="21"/>
        </w:rPr>
        <w:t>25</w:t>
      </w:r>
      <w:r w:rsidRPr="00C25974">
        <w:rPr>
          <w:rFonts w:asciiTheme="minorEastAsia" w:hAnsiTheme="minorEastAsia" w:hint="eastAsia"/>
          <w:color w:val="000000" w:themeColor="text1"/>
          <w:kern w:val="0"/>
          <w:sz w:val="21"/>
          <w:szCs w:val="21"/>
        </w:rPr>
        <w:t>年度</w:t>
      </w:r>
      <w:r w:rsidRPr="00C25974">
        <w:rPr>
          <w:rFonts w:asciiTheme="minorEastAsia" w:hAnsiTheme="minorEastAsia"/>
          <w:color w:val="000000" w:themeColor="text1"/>
          <w:kern w:val="0"/>
          <w:sz w:val="21"/>
          <w:szCs w:val="21"/>
        </w:rPr>
        <w:t>)</w:t>
      </w:r>
      <w:r w:rsidRPr="00C25974">
        <w:rPr>
          <w:rFonts w:asciiTheme="minorEastAsia" w:hAnsiTheme="minorEastAsia" w:hint="eastAsia"/>
          <w:color w:val="000000" w:themeColor="text1"/>
          <w:kern w:val="0"/>
          <w:sz w:val="21"/>
          <w:szCs w:val="21"/>
        </w:rPr>
        <w:t>、成育医療研究開発費【</w:t>
      </w:r>
      <w:r w:rsidRPr="00C25974">
        <w:rPr>
          <w:rFonts w:asciiTheme="minorEastAsia" w:hAnsiTheme="minorEastAsia"/>
          <w:color w:val="000000" w:themeColor="text1"/>
          <w:kern w:val="0"/>
          <w:sz w:val="21"/>
          <w:szCs w:val="21"/>
        </w:rPr>
        <w:t>26-20</w:t>
      </w:r>
      <w:r w:rsidRPr="00C25974">
        <w:rPr>
          <w:rFonts w:asciiTheme="minorEastAsia" w:hAnsiTheme="minorEastAsia" w:hint="eastAsia"/>
          <w:color w:val="000000" w:themeColor="text1"/>
          <w:kern w:val="0"/>
          <w:sz w:val="21"/>
          <w:szCs w:val="21"/>
        </w:rPr>
        <w:t>】小児がんの登録•中央診断の推進を基盤とする病態解明と先駆的診断法開発</w:t>
      </w:r>
      <w:r w:rsidRPr="00C25974">
        <w:rPr>
          <w:rFonts w:asciiTheme="minorEastAsia" w:hAnsiTheme="minorEastAsia"/>
          <w:color w:val="000000" w:themeColor="text1"/>
          <w:kern w:val="0"/>
          <w:sz w:val="21"/>
          <w:szCs w:val="21"/>
        </w:rPr>
        <w:t>(</w:t>
      </w:r>
      <w:r w:rsidRPr="00C25974">
        <w:rPr>
          <w:rFonts w:asciiTheme="minorEastAsia" w:hAnsiTheme="minorEastAsia" w:hint="eastAsia"/>
          <w:color w:val="000000" w:themeColor="text1"/>
          <w:kern w:val="0"/>
          <w:sz w:val="21"/>
          <w:szCs w:val="21"/>
        </w:rPr>
        <w:t>主任研究者：清河信敬、国立研究開発法人</w:t>
      </w:r>
      <w:r w:rsidRPr="00C25974">
        <w:rPr>
          <w:rFonts w:asciiTheme="minorEastAsia" w:hAnsiTheme="minorEastAsia"/>
          <w:color w:val="000000" w:themeColor="text1"/>
          <w:kern w:val="0"/>
          <w:sz w:val="21"/>
          <w:szCs w:val="21"/>
        </w:rPr>
        <w:t xml:space="preserve"> </w:t>
      </w:r>
      <w:r w:rsidRPr="00C25974">
        <w:rPr>
          <w:rFonts w:asciiTheme="minorEastAsia" w:hAnsiTheme="minorEastAsia" w:hint="eastAsia"/>
          <w:color w:val="000000" w:themeColor="text1"/>
          <w:kern w:val="0"/>
          <w:sz w:val="21"/>
          <w:szCs w:val="21"/>
        </w:rPr>
        <w:t>国立成育医療研究センター</w:t>
      </w:r>
      <w:r w:rsidRPr="00C25974">
        <w:rPr>
          <w:rFonts w:asciiTheme="minorEastAsia" w:hAnsiTheme="minorEastAsia"/>
          <w:color w:val="000000" w:themeColor="text1"/>
          <w:kern w:val="0"/>
          <w:sz w:val="21"/>
          <w:szCs w:val="21"/>
        </w:rPr>
        <w:t>)(</w:t>
      </w:r>
      <w:r w:rsidRPr="00C25974">
        <w:rPr>
          <w:rFonts w:asciiTheme="minorEastAsia" w:hAnsiTheme="minorEastAsia" w:hint="eastAsia"/>
          <w:color w:val="000000" w:themeColor="text1"/>
          <w:kern w:val="0"/>
          <w:sz w:val="21"/>
          <w:szCs w:val="21"/>
        </w:rPr>
        <w:t>平成</w:t>
      </w:r>
      <w:r w:rsidRPr="00C25974">
        <w:rPr>
          <w:rFonts w:asciiTheme="minorEastAsia" w:hAnsiTheme="minorEastAsia"/>
          <w:color w:val="000000" w:themeColor="text1"/>
          <w:kern w:val="0"/>
          <w:sz w:val="21"/>
          <w:szCs w:val="21"/>
        </w:rPr>
        <w:t>26</w:t>
      </w:r>
      <w:r w:rsidRPr="00C25974">
        <w:rPr>
          <w:rFonts w:asciiTheme="minorEastAsia" w:hAnsiTheme="minorEastAsia" w:hint="eastAsia"/>
          <w:color w:val="000000" w:themeColor="text1"/>
          <w:kern w:val="0"/>
          <w:sz w:val="21"/>
          <w:szCs w:val="21"/>
        </w:rPr>
        <w:t>年度〜平成</w:t>
      </w:r>
      <w:r w:rsidRPr="00C25974">
        <w:rPr>
          <w:rFonts w:asciiTheme="minorEastAsia" w:hAnsiTheme="minorEastAsia"/>
          <w:color w:val="000000" w:themeColor="text1"/>
          <w:kern w:val="0"/>
          <w:sz w:val="21"/>
          <w:szCs w:val="21"/>
        </w:rPr>
        <w:t>30</w:t>
      </w:r>
      <w:r w:rsidRPr="00C25974">
        <w:rPr>
          <w:rFonts w:asciiTheme="minorEastAsia" w:hAnsiTheme="minorEastAsia" w:hint="eastAsia"/>
          <w:color w:val="000000" w:themeColor="text1"/>
          <w:kern w:val="0"/>
          <w:sz w:val="21"/>
          <w:szCs w:val="21"/>
        </w:rPr>
        <w:t>年度</w:t>
      </w:r>
      <w:r w:rsidRPr="00C25974">
        <w:rPr>
          <w:rFonts w:asciiTheme="minorEastAsia" w:hAnsiTheme="minorEastAsia"/>
          <w:color w:val="000000" w:themeColor="text1"/>
          <w:kern w:val="0"/>
          <w:sz w:val="21"/>
          <w:szCs w:val="21"/>
        </w:rPr>
        <w:t>)</w:t>
      </w:r>
      <w:r w:rsidRPr="00C25974">
        <w:rPr>
          <w:rFonts w:asciiTheme="minorEastAsia" w:hAnsiTheme="minorEastAsia" w:hint="eastAsia"/>
          <w:color w:val="000000" w:themeColor="text1"/>
          <w:kern w:val="0"/>
          <w:sz w:val="21"/>
          <w:szCs w:val="21"/>
        </w:rPr>
        <w:t>、革新的がん医療実用化研究事業「</w:t>
      </w:r>
      <w:r w:rsidRPr="00C25974">
        <w:rPr>
          <w:rFonts w:asciiTheme="minorEastAsia" w:hAnsiTheme="minorEastAsia"/>
          <w:color w:val="000000" w:themeColor="text1"/>
          <w:kern w:val="0"/>
          <w:sz w:val="21"/>
          <w:szCs w:val="21"/>
        </w:rPr>
        <w:t xml:space="preserve">A Y A </w:t>
      </w:r>
      <w:r w:rsidRPr="00C25974">
        <w:rPr>
          <w:rFonts w:asciiTheme="minorEastAsia" w:hAnsiTheme="minorEastAsia" w:hint="eastAsia"/>
          <w:color w:val="000000" w:themeColor="text1"/>
          <w:kern w:val="0"/>
          <w:sz w:val="21"/>
          <w:szCs w:val="21"/>
        </w:rPr>
        <w:t>世代における急性リンパ性白血病の生物学的特性と小児型治療法に関する研究」班（研究代表者：早川文彦　名古屋大学）の資金援助を受けています。</w:t>
      </w:r>
    </w:p>
    <w:p w14:paraId="336C4ABE" w14:textId="77777777" w:rsidR="001F7F72" w:rsidRPr="00A44450" w:rsidRDefault="001F7F72" w:rsidP="00C25974">
      <w:pPr>
        <w:widowControl/>
        <w:autoSpaceDE w:val="0"/>
        <w:autoSpaceDN w:val="0"/>
        <w:adjustRightInd w:val="0"/>
        <w:ind w:firstLineChars="100" w:firstLine="210"/>
        <w:jc w:val="left"/>
        <w:rPr>
          <w:rFonts w:asciiTheme="minorEastAsia" w:hAnsiTheme="minorEastAsia" w:cs="çƒ¯‰ˇøD¸[$"/>
          <w:bCs/>
          <w:sz w:val="21"/>
          <w:szCs w:val="21"/>
        </w:rPr>
      </w:pPr>
    </w:p>
    <w:p w14:paraId="5C7C3CA7" w14:textId="77777777"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 xml:space="preserve">18. </w:t>
      </w:r>
      <w:r w:rsidRPr="00C25974">
        <w:rPr>
          <w:rFonts w:asciiTheme="minorEastAsia" w:eastAsiaTheme="minorEastAsia" w:hAnsiTheme="minorEastAsia" w:hint="eastAsia"/>
          <w:b/>
        </w:rPr>
        <w:t>利益相反について</w:t>
      </w:r>
    </w:p>
    <w:p w14:paraId="252FC682" w14:textId="77777777" w:rsidR="00671553"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本試験は国からの公的資金以外に企業からの資金を受けていません。したがって、本試験に関して</w:t>
      </w:r>
      <w:r w:rsidR="00276C27" w:rsidRPr="00276C27">
        <w:rPr>
          <w:rFonts w:asciiTheme="minorEastAsia" w:hAnsiTheme="minorEastAsia" w:cs="çƒ¯‰ˇøD¸[$" w:hint="eastAsia"/>
          <w:bCs/>
          <w:sz w:val="21"/>
          <w:szCs w:val="21"/>
        </w:rPr>
        <w:t>製薬企業等との間に</w:t>
      </w:r>
      <w:r w:rsidR="001F7F72" w:rsidRPr="00A44450">
        <w:rPr>
          <w:rFonts w:asciiTheme="minorEastAsia" w:hAnsiTheme="minorEastAsia" w:cs="çƒ¯‰ˇøD¸[$" w:hint="eastAsia"/>
          <w:bCs/>
          <w:sz w:val="21"/>
          <w:szCs w:val="21"/>
        </w:rPr>
        <w:t>開示すべき利益相反はありません。ここで用いている「利益相反」とは、研究グループが、公的資金以外に製薬企業などからの資金提供を受けている場合に、臨床試験が企業の利益の為に行われているのではないかとか、臨床試験の結果の公表が公正に行われないのではないか（企業に有利な結果しか公表されないのではないか）などといった疑問が生じることがあります。これを「利益相反（患者さんの利益と研究グループや製薬企業などの利益が相反している状態）」と呼びます。</w:t>
      </w:r>
    </w:p>
    <w:p w14:paraId="34DF3C06" w14:textId="51C1A905" w:rsidR="00276C27" w:rsidRPr="00276C27" w:rsidRDefault="00276C27" w:rsidP="00C25974">
      <w:pPr>
        <w:widowControl/>
        <w:autoSpaceDE w:val="0"/>
        <w:autoSpaceDN w:val="0"/>
        <w:adjustRightInd w:val="0"/>
        <w:ind w:firstLineChars="100" w:firstLine="210"/>
        <w:jc w:val="left"/>
        <w:rPr>
          <w:rFonts w:asciiTheme="minorEastAsia" w:hAnsiTheme="minorEastAsia" w:cs="çƒ¯‰ˇøD¸[$"/>
          <w:bCs/>
          <w:sz w:val="21"/>
          <w:szCs w:val="21"/>
        </w:rPr>
      </w:pPr>
      <w:r w:rsidRPr="00276C27">
        <w:rPr>
          <w:rFonts w:asciiTheme="minorEastAsia" w:hAnsiTheme="minorEastAsia" w:cs="çƒ¯‰ˇøD¸[$" w:hint="eastAsia"/>
          <w:bCs/>
          <w:sz w:val="21"/>
          <w:szCs w:val="21"/>
        </w:rPr>
        <w:t>本試験に関連する製薬企業等については、「</w:t>
      </w:r>
      <w:r w:rsidR="00902DFA">
        <w:rPr>
          <w:rFonts w:asciiTheme="minorEastAsia" w:hAnsiTheme="minorEastAsia" w:cs="çƒ¯‰ˇøD¸[$" w:hint="eastAsia"/>
          <w:bCs/>
          <w:sz w:val="21"/>
          <w:szCs w:val="21"/>
        </w:rPr>
        <w:t>22.</w:t>
      </w:r>
      <w:r w:rsidR="00902DFA">
        <w:rPr>
          <w:rFonts w:asciiTheme="minorEastAsia" w:hAnsiTheme="minorEastAsia" w:cs="çƒ¯‰ˇøD¸[$"/>
          <w:bCs/>
          <w:sz w:val="21"/>
          <w:szCs w:val="21"/>
        </w:rPr>
        <w:t xml:space="preserve"> </w:t>
      </w:r>
      <w:r w:rsidRPr="00276C27">
        <w:rPr>
          <w:rFonts w:asciiTheme="minorEastAsia" w:hAnsiTheme="minorEastAsia" w:cs="çƒ¯‰ˇøD¸[$" w:hint="eastAsia"/>
          <w:bCs/>
          <w:sz w:val="21"/>
          <w:szCs w:val="21"/>
        </w:rPr>
        <w:t>本試験に関する情報公開について」に記載しているjRCTサイトの本試験の実施計画にて公開します。</w:t>
      </w:r>
    </w:p>
    <w:p w14:paraId="730E8100" w14:textId="77777777" w:rsidR="001F7F72" w:rsidRDefault="00276C27" w:rsidP="00276C27">
      <w:pPr>
        <w:widowControl/>
        <w:autoSpaceDE w:val="0"/>
        <w:autoSpaceDN w:val="0"/>
        <w:adjustRightInd w:val="0"/>
        <w:jc w:val="left"/>
        <w:rPr>
          <w:rFonts w:asciiTheme="minorEastAsia" w:hAnsiTheme="minorEastAsia" w:cs="çƒ¯‰ˇøD¸[$"/>
          <w:bCs/>
          <w:sz w:val="21"/>
          <w:szCs w:val="21"/>
        </w:rPr>
      </w:pPr>
      <w:r w:rsidRPr="00276C27">
        <w:rPr>
          <w:rFonts w:asciiTheme="minorEastAsia" w:hAnsiTheme="minorEastAsia" w:cs="çƒ¯‰ˇøD¸[$" w:hint="eastAsia"/>
          <w:bCs/>
          <w:sz w:val="21"/>
          <w:szCs w:val="21"/>
        </w:rPr>
        <w:t>本試験に従事する者の利益相反に関しては、臨床研究法により定められた方法に基づいて管理されます。</w:t>
      </w:r>
    </w:p>
    <w:p w14:paraId="33FCC550" w14:textId="77777777" w:rsidR="00902DFA" w:rsidRPr="00A44450" w:rsidRDefault="00902DFA" w:rsidP="00276C27">
      <w:pPr>
        <w:widowControl/>
        <w:autoSpaceDE w:val="0"/>
        <w:autoSpaceDN w:val="0"/>
        <w:adjustRightInd w:val="0"/>
        <w:jc w:val="left"/>
        <w:rPr>
          <w:rFonts w:asciiTheme="minorEastAsia" w:hAnsiTheme="minorEastAsia" w:cs="çƒ¯‰ˇøD¸[$"/>
          <w:bCs/>
          <w:sz w:val="21"/>
          <w:szCs w:val="21"/>
        </w:rPr>
      </w:pPr>
    </w:p>
    <w:p w14:paraId="0E77E081" w14:textId="77777777"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 xml:space="preserve">19. </w:t>
      </w:r>
      <w:r w:rsidRPr="00C25974">
        <w:rPr>
          <w:rFonts w:asciiTheme="minorEastAsia" w:eastAsiaTheme="minorEastAsia" w:hAnsiTheme="minorEastAsia" w:hint="eastAsia"/>
          <w:b/>
        </w:rPr>
        <w:t>本試験に伴う試料の保存及び使用方法並びに保存期間について</w:t>
      </w:r>
    </w:p>
    <w:p w14:paraId="56D1B750" w14:textId="302FDFEB" w:rsidR="00671553"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JALSG 及び</w:t>
      </w:r>
      <w:r w:rsidR="00276C27">
        <w:rPr>
          <w:rFonts w:asciiTheme="minorEastAsia" w:hAnsiTheme="minorEastAsia" w:cs="çƒ¯‰ˇøD¸[$" w:hint="eastAsia"/>
          <w:bCs/>
          <w:sz w:val="21"/>
          <w:szCs w:val="21"/>
        </w:rPr>
        <w:t>JCCG（JPLSG</w:t>
      </w:r>
      <w:r w:rsidR="00276C27">
        <w:rPr>
          <w:rFonts w:asciiTheme="minorEastAsia" w:hAnsiTheme="minorEastAsia" w:cs="çƒ¯‰ˇøD¸[$"/>
          <w:bCs/>
          <w:sz w:val="21"/>
          <w:szCs w:val="21"/>
        </w:rPr>
        <w:t>）</w:t>
      </w:r>
      <w:r w:rsidR="001F7F72" w:rsidRPr="00A44450">
        <w:rPr>
          <w:rFonts w:asciiTheme="minorEastAsia" w:hAnsiTheme="minorEastAsia" w:cs="çƒ¯‰ˇøD¸[$" w:hint="eastAsia"/>
          <w:bCs/>
          <w:sz w:val="21"/>
          <w:szCs w:val="21"/>
        </w:rPr>
        <w:t>データセンターに提出されましたあなたの情報は、この治療法が長期的にも安全で有効であるかを確認するために、</w:t>
      </w:r>
      <w:r w:rsidR="00276C27" w:rsidRPr="00276C27">
        <w:rPr>
          <w:rFonts w:asciiTheme="minorEastAsia" w:hAnsiTheme="minorEastAsia" w:cs="çƒ¯‰ˇøD¸[$" w:hint="eastAsia"/>
          <w:bCs/>
          <w:sz w:val="21"/>
          <w:szCs w:val="21"/>
        </w:rPr>
        <w:t>本試験終了後5年よりも可能な限り</w:t>
      </w:r>
      <w:r w:rsidR="001F7F72" w:rsidRPr="00A44450">
        <w:rPr>
          <w:rFonts w:asciiTheme="minorEastAsia" w:hAnsiTheme="minorEastAsia" w:cs="çƒ¯‰ˇøD¸[$" w:hint="eastAsia"/>
          <w:bCs/>
          <w:sz w:val="21"/>
          <w:szCs w:val="21"/>
        </w:rPr>
        <w:t>長期間保管・管理させて頂きたいと考えております。収集した情報は本試験の目的以外の使用は行いません。万一、本試験の目的以外の理由で使用させていただく必要が生じた場合は、再度ご説明させて頂くか、JPLSG</w:t>
      </w:r>
      <w:r w:rsidR="00902DFA">
        <w:rPr>
          <w:rFonts w:asciiTheme="minorEastAsia" w:hAnsiTheme="minorEastAsia" w:cs="çƒ¯‰ˇøD¸[$" w:hint="eastAsia"/>
          <w:bCs/>
          <w:sz w:val="21"/>
          <w:szCs w:val="21"/>
        </w:rPr>
        <w:t xml:space="preserve"> ＜</w:t>
      </w:r>
      <w:r w:rsidR="00902DFA" w:rsidRPr="00902DFA">
        <w:rPr>
          <w:rFonts w:asciiTheme="minorEastAsia" w:hAnsiTheme="minorEastAsia" w:cs="çƒ¯‰ˇøD¸[$"/>
          <w:bCs/>
          <w:sz w:val="21"/>
          <w:szCs w:val="21"/>
        </w:rPr>
        <w:t>http://jplsg.jp</w:t>
      </w:r>
      <w:r w:rsidR="00902DFA">
        <w:rPr>
          <w:rFonts w:asciiTheme="minorEastAsia" w:hAnsiTheme="minorEastAsia" w:cs="çƒ¯‰ˇøD¸[$" w:hint="eastAsia"/>
          <w:bCs/>
          <w:sz w:val="21"/>
          <w:szCs w:val="21"/>
        </w:rPr>
        <w:t>＞</w:t>
      </w:r>
      <w:r w:rsidR="001F7F72" w:rsidRPr="00A44450">
        <w:rPr>
          <w:rFonts w:asciiTheme="minorEastAsia" w:hAnsiTheme="minorEastAsia" w:cs="çƒ¯‰ˇøD¸[$" w:hint="eastAsia"/>
          <w:bCs/>
          <w:sz w:val="21"/>
          <w:szCs w:val="21"/>
        </w:rPr>
        <w:t xml:space="preserve"> やJALSG</w:t>
      </w:r>
      <w:r w:rsidR="00902DFA">
        <w:rPr>
          <w:rFonts w:asciiTheme="minorEastAsia" w:hAnsiTheme="minorEastAsia" w:cs="çƒ¯‰ˇøD¸[$" w:hint="eastAsia"/>
          <w:bCs/>
          <w:sz w:val="21"/>
          <w:szCs w:val="21"/>
        </w:rPr>
        <w:t xml:space="preserve"> ＜</w:t>
      </w:r>
      <w:r w:rsidR="00902DFA">
        <w:rPr>
          <w:rFonts w:asciiTheme="minorEastAsia" w:hAnsiTheme="minorEastAsia" w:cs="çƒ¯‰ˇøD¸[$"/>
          <w:bCs/>
          <w:sz w:val="21"/>
          <w:szCs w:val="21"/>
        </w:rPr>
        <w:t>https://www.jalsg.jp</w:t>
      </w:r>
      <w:r w:rsidR="00902DFA">
        <w:rPr>
          <w:rFonts w:asciiTheme="minorEastAsia" w:hAnsiTheme="minorEastAsia" w:cs="çƒ¯‰ˇøD¸[$" w:hint="eastAsia"/>
          <w:bCs/>
          <w:sz w:val="21"/>
          <w:szCs w:val="21"/>
        </w:rPr>
        <w:t>＞</w:t>
      </w:r>
      <w:r w:rsidR="001F7F72" w:rsidRPr="00A44450">
        <w:rPr>
          <w:rFonts w:asciiTheme="minorEastAsia" w:hAnsiTheme="minorEastAsia" w:cs="çƒ¯‰ˇøD¸[$" w:hint="eastAsia"/>
          <w:bCs/>
          <w:sz w:val="21"/>
          <w:szCs w:val="21"/>
        </w:rPr>
        <w:t>のホームページでどの様な患者さんの情報をどの様な研究目的で利用させていただくかという研究概要を公開させて頂きます。ホームページにアクセスできないなどご心配な点は担当医師にご相談ください。</w:t>
      </w:r>
    </w:p>
    <w:p w14:paraId="4672580C"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2BA891FD" w14:textId="77777777"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 xml:space="preserve">20. </w:t>
      </w:r>
      <w:r w:rsidRPr="00C25974">
        <w:rPr>
          <w:rFonts w:asciiTheme="minorEastAsia" w:eastAsiaTheme="minorEastAsia" w:hAnsiTheme="minorEastAsia" w:hint="eastAsia"/>
          <w:b/>
        </w:rPr>
        <w:t>「</w:t>
      </w:r>
      <w:r w:rsidRPr="00C25974">
        <w:rPr>
          <w:rFonts w:asciiTheme="minorEastAsia" w:eastAsiaTheme="minorEastAsia" w:hAnsiTheme="minorEastAsia"/>
          <w:b/>
        </w:rPr>
        <w:t xml:space="preserve">ALL-T11 </w:t>
      </w:r>
      <w:r w:rsidRPr="00C25974">
        <w:rPr>
          <w:rFonts w:asciiTheme="minorEastAsia" w:eastAsiaTheme="minorEastAsia" w:hAnsiTheme="minorEastAsia" w:hint="eastAsia"/>
          <w:b/>
        </w:rPr>
        <w:t>臨床試験」に参加している間のお願い</w:t>
      </w:r>
    </w:p>
    <w:p w14:paraId="7CF55147"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①</w:t>
      </w:r>
      <w:r w:rsidRPr="00A44450">
        <w:rPr>
          <w:rFonts w:asciiTheme="minorEastAsia" w:hAnsiTheme="minorEastAsia" w:cs="çƒ¯‰ˇøD¸[$" w:hint="eastAsia"/>
          <w:bCs/>
          <w:sz w:val="21"/>
          <w:szCs w:val="21"/>
        </w:rPr>
        <w:t>いつもと体調が違うときはご連絡ください。</w:t>
      </w:r>
    </w:p>
    <w:p w14:paraId="6A3BFDBD"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担当医師にお話ください。適切に対応いたします。</w:t>
      </w:r>
    </w:p>
    <w:p w14:paraId="1A8219B3"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②</w:t>
      </w:r>
      <w:r w:rsidRPr="00A44450">
        <w:rPr>
          <w:rFonts w:asciiTheme="minorEastAsia" w:hAnsiTheme="minorEastAsia" w:cs="çƒ¯‰ˇøD¸[$" w:hint="eastAsia"/>
          <w:bCs/>
          <w:sz w:val="21"/>
          <w:szCs w:val="21"/>
        </w:rPr>
        <w:t>他の薬や健康食品を使用される場合はご相談ください。</w:t>
      </w:r>
    </w:p>
    <w:p w14:paraId="59BE1840" w14:textId="37FA6D55"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他に服用されている薬がある場合は、必ず担当医師にお伝えください。今回の試験で使用する薬と併用することにより、危険な副作用が生じる場合があります。</w:t>
      </w:r>
    </w:p>
    <w:p w14:paraId="6CB53274"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MS Reference Sans Serif" w:hint="eastAsia"/>
          <w:bCs/>
          <w:sz w:val="21"/>
          <w:szCs w:val="21"/>
        </w:rPr>
        <w:t>③</w:t>
      </w:r>
      <w:r w:rsidRPr="00A44450">
        <w:rPr>
          <w:rFonts w:asciiTheme="minorEastAsia" w:hAnsiTheme="minorEastAsia" w:cs="çƒ¯‰ˇøD¸[$" w:hint="eastAsia"/>
          <w:bCs/>
          <w:sz w:val="21"/>
          <w:szCs w:val="21"/>
        </w:rPr>
        <w:t>退院後、外来通院する場合は定期的に来院してください。</w:t>
      </w:r>
    </w:p>
    <w:p w14:paraId="62F27F57" w14:textId="1D412BA3" w:rsidR="00671553"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退院後の外来通院は、担当医師の指示に従って定期的に来院してください。ご都合が悪くなられたときは、電話にてご連絡ください。</w:t>
      </w:r>
    </w:p>
    <w:p w14:paraId="0C0C0A58"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p>
    <w:p w14:paraId="44F58E5C" w14:textId="77777777"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 xml:space="preserve">21. </w:t>
      </w:r>
      <w:r w:rsidRPr="00C25974">
        <w:rPr>
          <w:rFonts w:asciiTheme="minorEastAsia" w:eastAsiaTheme="minorEastAsia" w:hAnsiTheme="minorEastAsia" w:hint="eastAsia"/>
          <w:b/>
        </w:rPr>
        <w:t>「</w:t>
      </w:r>
      <w:r w:rsidRPr="00C25974">
        <w:rPr>
          <w:rFonts w:asciiTheme="minorEastAsia" w:eastAsiaTheme="minorEastAsia" w:hAnsiTheme="minorEastAsia"/>
          <w:b/>
        </w:rPr>
        <w:t xml:space="preserve">ALL-T11 </w:t>
      </w:r>
      <w:r w:rsidRPr="00C25974">
        <w:rPr>
          <w:rFonts w:asciiTheme="minorEastAsia" w:eastAsiaTheme="minorEastAsia" w:hAnsiTheme="minorEastAsia" w:hint="eastAsia"/>
          <w:b/>
        </w:rPr>
        <w:t>臨床試験」参加と同意の撤回について</w:t>
      </w:r>
    </w:p>
    <w:p w14:paraId="7FCE39E9" w14:textId="6905F19F" w:rsidR="001F7F7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あなたの病気は、現段階で、これから説明する「ALL-T11 臨床試験」に参加していただける条件を満たしています。そのため、あなたに「ALL-T11 臨床試験」への参加をお願いしたいと考えています。しかし、実際に参加されるかどうかについては、あなたご自身でよく考え、必要であればご家族などとよく話し合った上で自由にお決め頂きたいと思います。「ALL-T11 臨床試験」に参加されなくても、今後の治療において不利益を受けることは決してありません。その場合は、別の治療を受けて頂くことになります。どの様な治療法を選択されるかは、担当医師とよくご相談ください。また、この臨床試験への参加に同意された後や、すでに治療を開始した後でも、あなたのご要望に応じて、いつでも同意を撤回することができますので、担当医師までお知らせ下さい。</w:t>
      </w:r>
    </w:p>
    <w:p w14:paraId="25909C67" w14:textId="77777777" w:rsidR="00671553"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一旦同意された後に同意を撤回されても不利益を受けることはありません。</w:t>
      </w:r>
      <w:r w:rsidR="00276C27" w:rsidRPr="00276C27">
        <w:rPr>
          <w:rFonts w:asciiTheme="minorEastAsia" w:hAnsiTheme="minorEastAsia" w:cs="çƒ¯‰ˇøD¸[$" w:hint="eastAsia"/>
          <w:bCs/>
          <w:sz w:val="21"/>
          <w:szCs w:val="21"/>
        </w:rPr>
        <w:t>なお、途中で試験の参加をやめられる場合でも、中止までに得られた結果や、中止後の安全性確認の結果を使用させてくださいますようお願いします。</w:t>
      </w:r>
    </w:p>
    <w:p w14:paraId="032A57F2" w14:textId="77777777" w:rsidR="00902DFA" w:rsidRPr="00A44450" w:rsidRDefault="00902DFA" w:rsidP="001F7F72">
      <w:pPr>
        <w:widowControl/>
        <w:autoSpaceDE w:val="0"/>
        <w:autoSpaceDN w:val="0"/>
        <w:adjustRightInd w:val="0"/>
        <w:jc w:val="left"/>
        <w:rPr>
          <w:rFonts w:asciiTheme="minorEastAsia" w:hAnsiTheme="minorEastAsia" w:cs="çƒ¯‰ˇøD¸[$"/>
          <w:bCs/>
          <w:sz w:val="21"/>
          <w:szCs w:val="21"/>
        </w:rPr>
      </w:pPr>
    </w:p>
    <w:p w14:paraId="3A808BA3" w14:textId="53A24C64" w:rsidR="00902DFA" w:rsidRPr="00C25974" w:rsidRDefault="00902DFA" w:rsidP="00C25974">
      <w:pPr>
        <w:pStyle w:val="1"/>
        <w:rPr>
          <w:rFonts w:asciiTheme="minorEastAsia" w:hAnsiTheme="minorEastAsia"/>
          <w:b/>
        </w:rPr>
      </w:pPr>
      <w:r w:rsidRPr="00C25974">
        <w:rPr>
          <w:rFonts w:asciiTheme="minorEastAsia" w:eastAsiaTheme="minorEastAsia" w:hAnsiTheme="minorEastAsia"/>
          <w:b/>
        </w:rPr>
        <w:t xml:space="preserve">22. </w:t>
      </w:r>
      <w:r w:rsidRPr="00C25974">
        <w:rPr>
          <w:rFonts w:asciiTheme="minorEastAsia" w:eastAsiaTheme="minorEastAsia" w:hAnsiTheme="minorEastAsia" w:hint="eastAsia"/>
          <w:b/>
        </w:rPr>
        <w:t>研究に関する情報公開について</w:t>
      </w:r>
    </w:p>
    <w:p w14:paraId="7079CCF2" w14:textId="77777777" w:rsidR="00902DFA" w:rsidRPr="00902DFA" w:rsidRDefault="00902DFA" w:rsidP="00902DFA">
      <w:pPr>
        <w:widowControl/>
        <w:autoSpaceDE w:val="0"/>
        <w:autoSpaceDN w:val="0"/>
        <w:adjustRightInd w:val="0"/>
        <w:jc w:val="left"/>
        <w:rPr>
          <w:rFonts w:asciiTheme="minorEastAsia" w:hAnsiTheme="minorEastAsia" w:cs="çƒ¯‰ˇøD¸[$"/>
          <w:bCs/>
          <w:sz w:val="21"/>
          <w:szCs w:val="21"/>
        </w:rPr>
      </w:pPr>
      <w:r w:rsidRPr="00902DFA">
        <w:rPr>
          <w:rFonts w:asciiTheme="minorEastAsia" w:hAnsiTheme="minorEastAsia" w:cs="çƒ¯‰ˇøD¸[$" w:hint="eastAsia"/>
          <w:bCs/>
          <w:sz w:val="21"/>
          <w:szCs w:val="21"/>
        </w:rPr>
        <w:t>この試験は 概要を大学病院医療情報ネットワーク研究センターの臨床試験登録システム（UMIN-CTR）に登録されています。</w:t>
      </w:r>
    </w:p>
    <w:p w14:paraId="37CCDF87" w14:textId="0BB84CDD" w:rsidR="001F7F72" w:rsidRDefault="00902DFA" w:rsidP="00902DFA">
      <w:pPr>
        <w:widowControl/>
        <w:autoSpaceDE w:val="0"/>
        <w:autoSpaceDN w:val="0"/>
        <w:adjustRightInd w:val="0"/>
        <w:jc w:val="left"/>
        <w:rPr>
          <w:rFonts w:asciiTheme="minorEastAsia" w:hAnsiTheme="minorEastAsia" w:cs="çƒ¯‰ˇøD¸[$"/>
          <w:bCs/>
          <w:sz w:val="21"/>
          <w:szCs w:val="21"/>
        </w:rPr>
      </w:pPr>
      <w:r w:rsidRPr="00902DFA">
        <w:rPr>
          <w:rFonts w:asciiTheme="minorEastAsia" w:hAnsiTheme="minorEastAsia" w:cs="çƒ¯‰ˇøD¸[$" w:hint="eastAsia"/>
          <w:bCs/>
          <w:sz w:val="21"/>
          <w:szCs w:val="21"/>
        </w:rPr>
        <w:t>臨床研究法に対応するため、厚生労働省が整備するデータベース（jRCT:Japan Registry of Clinical Trials）（https://jrct.niph.go.jp）に登録し、研究計画書の変更及び研究の進み具合に応じて登録内容を更新していきます。</w:t>
      </w:r>
    </w:p>
    <w:p w14:paraId="2600C09C" w14:textId="77777777" w:rsidR="00902DFA" w:rsidRPr="00A44450" w:rsidRDefault="00902DFA" w:rsidP="001F7F72">
      <w:pPr>
        <w:widowControl/>
        <w:autoSpaceDE w:val="0"/>
        <w:autoSpaceDN w:val="0"/>
        <w:adjustRightInd w:val="0"/>
        <w:jc w:val="left"/>
        <w:rPr>
          <w:rFonts w:asciiTheme="minorEastAsia" w:hAnsiTheme="minorEastAsia" w:cs="çƒ¯‰ˇøD¸[$"/>
          <w:bCs/>
          <w:sz w:val="21"/>
          <w:szCs w:val="21"/>
        </w:rPr>
      </w:pPr>
    </w:p>
    <w:p w14:paraId="49A81C27" w14:textId="37AE14A9" w:rsidR="001F7F72" w:rsidRPr="00C25974" w:rsidRDefault="001F7F72" w:rsidP="00A44450">
      <w:pPr>
        <w:pStyle w:val="1"/>
        <w:rPr>
          <w:rFonts w:asciiTheme="minorEastAsia" w:eastAsiaTheme="minorEastAsia" w:hAnsiTheme="minorEastAsia"/>
          <w:b/>
        </w:rPr>
      </w:pPr>
      <w:r w:rsidRPr="00C25974">
        <w:rPr>
          <w:rFonts w:asciiTheme="minorEastAsia" w:eastAsiaTheme="minorEastAsia" w:hAnsiTheme="minorEastAsia"/>
          <w:b/>
        </w:rPr>
        <w:t>2</w:t>
      </w:r>
      <w:r w:rsidR="00902DFA" w:rsidRPr="00C25974">
        <w:rPr>
          <w:rFonts w:asciiTheme="minorEastAsia" w:eastAsiaTheme="minorEastAsia" w:hAnsiTheme="minorEastAsia"/>
          <w:b/>
        </w:rPr>
        <w:t>3</w:t>
      </w:r>
      <w:r w:rsidRPr="00C25974">
        <w:rPr>
          <w:rFonts w:asciiTheme="minorEastAsia" w:eastAsiaTheme="minorEastAsia" w:hAnsiTheme="minorEastAsia"/>
          <w:b/>
        </w:rPr>
        <w:t xml:space="preserve">. </w:t>
      </w:r>
      <w:r w:rsidRPr="00C25974">
        <w:rPr>
          <w:rFonts w:asciiTheme="minorEastAsia" w:eastAsiaTheme="minorEastAsia" w:hAnsiTheme="minorEastAsia" w:hint="eastAsia"/>
          <w:b/>
        </w:rPr>
        <w:t>質問の自由について</w:t>
      </w:r>
    </w:p>
    <w:p w14:paraId="3BE4EEE6" w14:textId="29829112" w:rsidR="001F7F72"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「ALL-T11 臨床試験」について疑問などがありましたら、いつでも、どうぞご遠慮なくお尋ねください。担当医師または「ALL-T11 臨床試験」の研究代表者がいつでもお答えします。臨床試験の遂行に支障がない範囲で研究計画資料の閲覧も可能です。「ALL-T11臨床試験」へ継続して参加されるあなたの参加の意思に影響するような新たな情報を得た場合には、あなたにご連絡いたします。</w:t>
      </w:r>
    </w:p>
    <w:p w14:paraId="6FC7A55A" w14:textId="77777777" w:rsidR="002B256B" w:rsidRDefault="002B256B" w:rsidP="001F7F72">
      <w:pPr>
        <w:widowControl/>
        <w:autoSpaceDE w:val="0"/>
        <w:autoSpaceDN w:val="0"/>
        <w:adjustRightInd w:val="0"/>
        <w:jc w:val="left"/>
        <w:rPr>
          <w:rFonts w:asciiTheme="minorEastAsia" w:hAnsiTheme="minorEastAsia" w:cs="çƒ¯‰ˇøD¸[$"/>
          <w:bCs/>
          <w:sz w:val="21"/>
          <w:szCs w:val="21"/>
        </w:rPr>
      </w:pPr>
    </w:p>
    <w:p w14:paraId="591F614F" w14:textId="4ADE3ADA" w:rsidR="002B256B" w:rsidRPr="00C25974" w:rsidRDefault="002B256B" w:rsidP="001F7F72">
      <w:pPr>
        <w:widowControl/>
        <w:autoSpaceDE w:val="0"/>
        <w:autoSpaceDN w:val="0"/>
        <w:adjustRightInd w:val="0"/>
        <w:jc w:val="left"/>
        <w:rPr>
          <w:rFonts w:asciiTheme="minorEastAsia" w:hAnsiTheme="minorEastAsia" w:cs="çƒ¯‰ˇøD¸[$"/>
          <w:b/>
          <w:bCs/>
          <w:sz w:val="21"/>
          <w:szCs w:val="21"/>
        </w:rPr>
      </w:pPr>
      <w:r w:rsidRPr="00C25974">
        <w:rPr>
          <w:rFonts w:asciiTheme="minorEastAsia" w:hAnsiTheme="minorEastAsia" w:cs="çƒ¯‰ˇøD¸[$" w:hint="eastAsia"/>
          <w:b/>
          <w:bCs/>
          <w:sz w:val="21"/>
          <w:szCs w:val="21"/>
        </w:rPr>
        <w:t>当院の担当医師及び研究責任者、並びに研究代表者</w:t>
      </w:r>
    </w:p>
    <w:p w14:paraId="58ADC632" w14:textId="77777777" w:rsidR="00F54B1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【連絡先】 </w:t>
      </w:r>
    </w:p>
    <w:p w14:paraId="0A776CA9" w14:textId="37208130" w:rsidR="002B256B" w:rsidRPr="005C3D36" w:rsidRDefault="002B256B" w:rsidP="00C25974">
      <w:pPr>
        <w:pStyle w:val="af4"/>
        <w:spacing w:line="480" w:lineRule="auto"/>
        <w:ind w:left="240" w:rightChars="19" w:right="46" w:firstLineChars="80" w:firstLine="161"/>
        <w:rPr>
          <w:rFonts w:ascii="ＭＳ 明朝" w:eastAsia="ＭＳ 明朝" w:hAnsi="ＭＳ 明朝"/>
          <w:b w:val="0"/>
        </w:rPr>
      </w:pPr>
      <w:r w:rsidRPr="000B583E">
        <w:rPr>
          <w:rFonts w:ascii="ＭＳ 明朝" w:eastAsia="ＭＳ 明朝" w:hAnsi="ＭＳ 明朝" w:hint="eastAsia"/>
        </w:rPr>
        <w:t>施設名：</w:t>
      </w:r>
      <w:r w:rsidRPr="005C3D36">
        <w:rPr>
          <w:rFonts w:ascii="ＭＳ 明朝" w:eastAsia="ＭＳ 明朝" w:hAnsi="ＭＳ 明朝"/>
          <w:b w:val="0"/>
          <w:u w:val="single"/>
        </w:rPr>
        <w:tab/>
      </w:r>
      <w:r w:rsidRPr="005C3D36">
        <w:rPr>
          <w:rFonts w:ascii="ＭＳ 明朝" w:eastAsia="ＭＳ 明朝" w:hAnsi="ＭＳ 明朝"/>
          <w:b w:val="0"/>
          <w:u w:val="single"/>
        </w:rPr>
        <w:tab/>
      </w:r>
      <w:r w:rsidRPr="005C3D36">
        <w:rPr>
          <w:rFonts w:ascii="ＭＳ 明朝" w:eastAsia="ＭＳ 明朝" w:hAnsi="ＭＳ 明朝"/>
          <w:b w:val="0"/>
          <w:u w:val="single"/>
        </w:rPr>
        <w:tab/>
      </w:r>
      <w:r w:rsidRPr="005C3D36">
        <w:rPr>
          <w:rFonts w:ascii="ＭＳ 明朝" w:eastAsia="ＭＳ 明朝" w:hAnsi="ＭＳ 明朝"/>
          <w:b w:val="0"/>
          <w:u w:val="single"/>
        </w:rPr>
        <w:tab/>
      </w:r>
      <w:r w:rsidRPr="005C3D36">
        <w:rPr>
          <w:rFonts w:ascii="ＭＳ 明朝" w:eastAsia="ＭＳ 明朝" w:hAnsi="ＭＳ 明朝"/>
          <w:b w:val="0"/>
          <w:u w:val="single"/>
        </w:rPr>
        <w:tab/>
      </w:r>
    </w:p>
    <w:p w14:paraId="488DFEDE" w14:textId="6F8AB3CC" w:rsidR="002B256B" w:rsidRPr="00E70407" w:rsidRDefault="002B256B" w:rsidP="00C25974">
      <w:pPr>
        <w:widowControl/>
        <w:autoSpaceDE w:val="0"/>
        <w:autoSpaceDN w:val="0"/>
        <w:adjustRightInd w:val="0"/>
        <w:spacing w:line="480" w:lineRule="auto"/>
        <w:ind w:leftChars="200" w:left="480"/>
        <w:jc w:val="left"/>
        <w:rPr>
          <w:rFonts w:asciiTheme="minorEastAsia" w:hAnsiTheme="minorEastAsia" w:cs="çƒ¯‰ˇøD¸[$"/>
          <w:bCs/>
          <w:sz w:val="21"/>
          <w:szCs w:val="21"/>
        </w:rPr>
      </w:pPr>
      <w:r w:rsidRPr="002E225A">
        <w:rPr>
          <w:rFonts w:ascii="ＭＳ 明朝" w:eastAsia="ＭＳ 明朝" w:hAnsi="ＭＳ 明朝" w:hint="eastAsia"/>
          <w:sz w:val="21"/>
          <w:szCs w:val="21"/>
        </w:rPr>
        <w:t>担当医師</w:t>
      </w:r>
      <w:r>
        <w:rPr>
          <w:rFonts w:ascii="ＭＳ 明朝" w:eastAsia="ＭＳ 明朝" w:hAnsi="ＭＳ 明朝" w:hint="eastAsia"/>
          <w:sz w:val="21"/>
          <w:szCs w:val="21"/>
        </w:rPr>
        <w:t xml:space="preserve"> </w:t>
      </w:r>
      <w:r w:rsidRPr="002E225A">
        <w:rPr>
          <w:rFonts w:ascii="ＭＳ 明朝" w:eastAsia="ＭＳ 明朝" w:hAnsi="ＭＳ 明朝" w:hint="eastAsia"/>
        </w:rPr>
        <w:t>：</w:t>
      </w:r>
      <w:r w:rsidRPr="002E225A">
        <w:rPr>
          <w:rFonts w:ascii="ＭＳ 明朝" w:eastAsia="ＭＳ 明朝" w:hAnsi="ＭＳ 明朝" w:hint="eastAsia"/>
          <w:u w:val="single"/>
        </w:rPr>
        <w:t xml:space="preserve">　　　　　　　　　　　　　　　　　　　</w:t>
      </w:r>
    </w:p>
    <w:p w14:paraId="448E2921" w14:textId="2C5B6C84" w:rsidR="002B256B" w:rsidRPr="002B256B" w:rsidRDefault="001F7F72" w:rsidP="00C25974">
      <w:pPr>
        <w:widowControl/>
        <w:autoSpaceDE w:val="0"/>
        <w:autoSpaceDN w:val="0"/>
        <w:adjustRightInd w:val="0"/>
        <w:spacing w:line="480" w:lineRule="auto"/>
        <w:ind w:leftChars="200" w:left="480"/>
        <w:jc w:val="left"/>
        <w:rPr>
          <w:rFonts w:asciiTheme="minorEastAsia" w:hAnsiTheme="minorEastAsia" w:cs="çƒ¯‰ˇøD¸[$"/>
          <w:bCs/>
          <w:sz w:val="21"/>
          <w:szCs w:val="21"/>
        </w:rPr>
      </w:pPr>
      <w:r w:rsidRPr="00A44450">
        <w:rPr>
          <w:rFonts w:asciiTheme="minorEastAsia" w:hAnsiTheme="minorEastAsia" w:cs="çƒ¯‰ˇøD¸[$" w:hint="eastAsia"/>
          <w:bCs/>
          <w:sz w:val="21"/>
          <w:szCs w:val="21"/>
        </w:rPr>
        <w:t>担当医師 ：</w:t>
      </w:r>
      <w:r w:rsidR="002B256B" w:rsidRPr="002E225A">
        <w:rPr>
          <w:rFonts w:ascii="ＭＳ 明朝" w:eastAsia="ＭＳ 明朝" w:hAnsi="ＭＳ 明朝" w:hint="eastAsia"/>
          <w:u w:val="single"/>
        </w:rPr>
        <w:t xml:space="preserve">　　　　　　　　　　　　　　　　　　　</w:t>
      </w:r>
    </w:p>
    <w:p w14:paraId="39ED8B02" w14:textId="791994FF" w:rsidR="00F54B12" w:rsidRPr="00A44450" w:rsidRDefault="002B256B" w:rsidP="001F7F72">
      <w:pPr>
        <w:widowControl/>
        <w:autoSpaceDE w:val="0"/>
        <w:autoSpaceDN w:val="0"/>
        <w:adjustRightInd w:val="0"/>
        <w:jc w:val="left"/>
        <w:rPr>
          <w:rFonts w:asciiTheme="minorEastAsia" w:hAnsiTheme="minorEastAsia" w:cs="çƒ¯‰ˇøD¸[$"/>
          <w:bCs/>
          <w:sz w:val="21"/>
          <w:szCs w:val="21"/>
        </w:rPr>
      </w:pPr>
      <w:r>
        <w:rPr>
          <w:rFonts w:asciiTheme="minorEastAsia" w:hAnsiTheme="minorEastAsia" w:cs="çƒ¯‰ˇøD¸[$"/>
          <w:bCs/>
          <w:sz w:val="21"/>
          <w:szCs w:val="21"/>
        </w:rPr>
        <w:br w:type="page"/>
      </w:r>
      <w:r w:rsidR="001F7F72" w:rsidRPr="00A44450">
        <w:rPr>
          <w:rFonts w:asciiTheme="minorEastAsia" w:hAnsiTheme="minorEastAsia" w:cs="çƒ¯‰ˇøD¸[$" w:hint="eastAsia"/>
          <w:bCs/>
          <w:sz w:val="21"/>
          <w:szCs w:val="21"/>
        </w:rPr>
        <w:t>研究代表者：</w:t>
      </w:r>
    </w:p>
    <w:p w14:paraId="296686DE" w14:textId="77777777" w:rsidR="00902DFA"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JPLSG</w:t>
      </w:r>
      <w:r w:rsidR="00902DFA">
        <w:rPr>
          <w:rFonts w:asciiTheme="minorEastAsia" w:hAnsiTheme="minorEastAsia" w:cs="çƒ¯‰ˇøD¸[$" w:hint="eastAsia"/>
          <w:bCs/>
          <w:sz w:val="21"/>
          <w:szCs w:val="21"/>
        </w:rPr>
        <w:t xml:space="preserve"> </w:t>
      </w:r>
      <w:r w:rsidRPr="00A44450">
        <w:rPr>
          <w:rFonts w:asciiTheme="minorEastAsia" w:hAnsiTheme="minorEastAsia" w:cs="çƒ¯‰ˇøD¸[$" w:hint="eastAsia"/>
          <w:bCs/>
          <w:sz w:val="21"/>
          <w:szCs w:val="21"/>
        </w:rPr>
        <w:t xml:space="preserve"> 渡辺 新 </w:t>
      </w:r>
    </w:p>
    <w:p w14:paraId="68FA8EA3" w14:textId="5D50C7B1"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中通総合病院小児科</w:t>
      </w:r>
      <w:r w:rsidR="00902DFA">
        <w:rPr>
          <w:rFonts w:asciiTheme="minorEastAsia" w:hAnsiTheme="minorEastAsia" w:cs="çƒ¯‰ˇøD¸[$" w:hint="eastAsia"/>
          <w:bCs/>
          <w:sz w:val="21"/>
          <w:szCs w:val="21"/>
        </w:rPr>
        <w:t xml:space="preserve">  </w:t>
      </w:r>
      <w:r w:rsidR="00902DFA" w:rsidRPr="00902DFA">
        <w:rPr>
          <w:rFonts w:asciiTheme="minorEastAsia" w:hAnsiTheme="minorEastAsia" w:cs="çƒ¯‰ˇøD¸[$" w:hint="eastAsia"/>
          <w:bCs/>
          <w:sz w:val="21"/>
          <w:szCs w:val="21"/>
        </w:rPr>
        <w:t>入院総合診療部長</w:t>
      </w:r>
    </w:p>
    <w:p w14:paraId="6F3EE4EB"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〒010-8577 秋田市南通みその町3-15</w:t>
      </w:r>
    </w:p>
    <w:p w14:paraId="5AE1062D"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TEL: 018-833-1122</w:t>
      </w:r>
      <w:r w:rsidR="00F54B12" w:rsidRPr="00A44450">
        <w:rPr>
          <w:rFonts w:asciiTheme="minorEastAsia" w:hAnsiTheme="minorEastAsia" w:cs="çƒ¯‰ˇøD¸[$" w:hint="eastAsia"/>
          <w:bCs/>
          <w:sz w:val="21"/>
          <w:szCs w:val="21"/>
        </w:rPr>
        <w:t xml:space="preserve">　</w:t>
      </w:r>
      <w:r w:rsidRPr="00A44450">
        <w:rPr>
          <w:rFonts w:asciiTheme="minorEastAsia" w:hAnsiTheme="minorEastAsia" w:cs="çƒ¯‰ˇøD¸[$" w:hint="eastAsia"/>
          <w:bCs/>
          <w:sz w:val="21"/>
          <w:szCs w:val="21"/>
        </w:rPr>
        <w:t>FAX 018-837-5836</w:t>
      </w:r>
    </w:p>
    <w:p w14:paraId="05B6E177" w14:textId="42CA5475" w:rsidR="001F7F72"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E-mail：</w:t>
      </w:r>
      <w:r w:rsidR="00902DFA" w:rsidRPr="00C25974">
        <w:t>arata-wa@poppy.ocn.ne.jp</w:t>
      </w:r>
    </w:p>
    <w:p w14:paraId="2C78E5B1" w14:textId="77777777" w:rsidR="00902DFA" w:rsidRPr="00A44450" w:rsidRDefault="00902DFA" w:rsidP="001F7F72">
      <w:pPr>
        <w:widowControl/>
        <w:autoSpaceDE w:val="0"/>
        <w:autoSpaceDN w:val="0"/>
        <w:adjustRightInd w:val="0"/>
        <w:jc w:val="left"/>
        <w:rPr>
          <w:rFonts w:asciiTheme="minorEastAsia" w:hAnsiTheme="minorEastAsia" w:cs="çƒ¯‰ˇøD¸[$"/>
          <w:bCs/>
          <w:sz w:val="21"/>
          <w:szCs w:val="21"/>
        </w:rPr>
      </w:pPr>
    </w:p>
    <w:p w14:paraId="13A49A16" w14:textId="77777777" w:rsidR="00902DFA" w:rsidRDefault="00B97DFB" w:rsidP="00B97DFB">
      <w:pPr>
        <w:widowControl/>
        <w:jc w:val="left"/>
        <w:rPr>
          <w:rFonts w:asciiTheme="minorEastAsia" w:hAnsiTheme="minorEastAsia" w:cs="ＭＳ Ｐゴシック"/>
          <w:color w:val="000000" w:themeColor="text1"/>
          <w:kern w:val="0"/>
          <w:sz w:val="21"/>
          <w:szCs w:val="21"/>
        </w:rPr>
      </w:pPr>
      <w:r w:rsidRPr="00C25974">
        <w:rPr>
          <w:rFonts w:asciiTheme="minorEastAsia" w:hAnsiTheme="minorEastAsia" w:cs="ＭＳ Ｐゴシック"/>
          <w:color w:val="000000" w:themeColor="text1"/>
          <w:kern w:val="0"/>
          <w:sz w:val="21"/>
          <w:szCs w:val="21"/>
        </w:rPr>
        <w:t xml:space="preserve">JALSG  八田 善弘　</w:t>
      </w:r>
    </w:p>
    <w:p w14:paraId="53F44209" w14:textId="2CB7FCB5" w:rsidR="00B97DFB" w:rsidRPr="00C25974" w:rsidRDefault="00B97DFB" w:rsidP="00B97DFB">
      <w:pPr>
        <w:widowControl/>
        <w:jc w:val="left"/>
        <w:rPr>
          <w:rFonts w:asciiTheme="minorEastAsia" w:hAnsiTheme="minorEastAsia" w:cs="ＭＳ Ｐゴシック"/>
          <w:color w:val="000000" w:themeColor="text1"/>
          <w:kern w:val="0"/>
          <w:sz w:val="21"/>
          <w:szCs w:val="21"/>
        </w:rPr>
      </w:pPr>
      <w:r w:rsidRPr="00C25974">
        <w:rPr>
          <w:rFonts w:asciiTheme="minorEastAsia" w:hAnsiTheme="minorEastAsia" w:cs="ＭＳ Ｐゴシック" w:hint="eastAsia"/>
          <w:color w:val="000000" w:themeColor="text1"/>
          <w:kern w:val="0"/>
          <w:sz w:val="21"/>
          <w:szCs w:val="21"/>
        </w:rPr>
        <w:t>日本大学医学部附属板橋病院</w:t>
      </w:r>
      <w:r w:rsidRPr="00C25974">
        <w:rPr>
          <w:rFonts w:asciiTheme="minorEastAsia" w:hAnsiTheme="minorEastAsia" w:cs="ＭＳ Ｐゴシック"/>
          <w:color w:val="000000" w:themeColor="text1"/>
          <w:kern w:val="0"/>
          <w:sz w:val="21"/>
          <w:szCs w:val="21"/>
        </w:rPr>
        <w:t xml:space="preserve">  </w:t>
      </w:r>
      <w:r w:rsidRPr="00C25974">
        <w:rPr>
          <w:rFonts w:asciiTheme="minorEastAsia" w:hAnsiTheme="minorEastAsia" w:cs="ＭＳ Ｐゴシック" w:hint="eastAsia"/>
          <w:color w:val="000000" w:themeColor="text1"/>
          <w:kern w:val="0"/>
          <w:sz w:val="21"/>
          <w:szCs w:val="21"/>
        </w:rPr>
        <w:t>血液・膠原病内科</w:t>
      </w:r>
      <w:r w:rsidR="00902DFA">
        <w:rPr>
          <w:rFonts w:asciiTheme="minorEastAsia" w:hAnsiTheme="minorEastAsia" w:cs="ＭＳ Ｐゴシック" w:hint="eastAsia"/>
          <w:color w:val="000000" w:themeColor="text1"/>
          <w:kern w:val="0"/>
          <w:sz w:val="21"/>
          <w:szCs w:val="21"/>
        </w:rPr>
        <w:t xml:space="preserve">  </w:t>
      </w:r>
      <w:r w:rsidR="00902DFA" w:rsidRPr="00902DFA">
        <w:rPr>
          <w:rFonts w:asciiTheme="minorEastAsia" w:hAnsiTheme="minorEastAsia" w:cs="ＭＳ Ｐゴシック" w:hint="eastAsia"/>
          <w:color w:val="000000" w:themeColor="text1"/>
          <w:kern w:val="0"/>
          <w:sz w:val="21"/>
          <w:szCs w:val="21"/>
        </w:rPr>
        <w:t>血液・膠原病内科　輸血・細胞治療センター長</w:t>
      </w:r>
    </w:p>
    <w:p w14:paraId="5C9628C3" w14:textId="77777777" w:rsidR="00B97DFB" w:rsidRPr="00C25974" w:rsidRDefault="00B97DFB" w:rsidP="00B97DFB">
      <w:pPr>
        <w:widowControl/>
        <w:jc w:val="left"/>
        <w:rPr>
          <w:rFonts w:asciiTheme="minorEastAsia" w:hAnsiTheme="minorEastAsia" w:cs="ＭＳ Ｐゴシック"/>
          <w:color w:val="000000" w:themeColor="text1"/>
          <w:kern w:val="0"/>
          <w:sz w:val="21"/>
          <w:szCs w:val="21"/>
        </w:rPr>
      </w:pPr>
      <w:r w:rsidRPr="00C25974">
        <w:rPr>
          <w:rFonts w:asciiTheme="minorEastAsia" w:hAnsiTheme="minorEastAsia" w:cs="ＭＳ Ｐゴシック" w:hint="eastAsia"/>
          <w:color w:val="000000" w:themeColor="text1"/>
          <w:kern w:val="0"/>
          <w:sz w:val="21"/>
          <w:szCs w:val="21"/>
        </w:rPr>
        <w:t>〒</w:t>
      </w:r>
      <w:r w:rsidRPr="00C25974">
        <w:rPr>
          <w:rFonts w:asciiTheme="minorEastAsia" w:hAnsiTheme="minorEastAsia" w:cs="ＭＳ Ｐゴシック"/>
          <w:color w:val="000000" w:themeColor="text1"/>
          <w:kern w:val="0"/>
          <w:sz w:val="21"/>
          <w:szCs w:val="21"/>
        </w:rPr>
        <w:t xml:space="preserve">173-8610 </w:t>
      </w:r>
      <w:r w:rsidRPr="00C25974">
        <w:rPr>
          <w:rFonts w:asciiTheme="minorEastAsia" w:hAnsiTheme="minorEastAsia" w:cs="ＭＳ Ｐゴシック" w:hint="eastAsia"/>
          <w:color w:val="000000" w:themeColor="text1"/>
          <w:kern w:val="0"/>
          <w:sz w:val="21"/>
          <w:szCs w:val="21"/>
        </w:rPr>
        <w:t>東京都板橋区大谷口上町</w:t>
      </w:r>
      <w:r w:rsidRPr="00C25974">
        <w:rPr>
          <w:rFonts w:asciiTheme="minorEastAsia" w:hAnsiTheme="minorEastAsia" w:cs="ＭＳ Ｐゴシック"/>
          <w:color w:val="000000" w:themeColor="text1"/>
          <w:kern w:val="0"/>
          <w:sz w:val="21"/>
          <w:szCs w:val="21"/>
        </w:rPr>
        <w:t>32−5</w:t>
      </w:r>
    </w:p>
    <w:p w14:paraId="07A6A459" w14:textId="77777777" w:rsidR="00B97DFB" w:rsidRPr="00C25974" w:rsidRDefault="00B97DFB" w:rsidP="00B97DFB">
      <w:pPr>
        <w:widowControl/>
        <w:jc w:val="left"/>
        <w:rPr>
          <w:rFonts w:asciiTheme="minorEastAsia" w:hAnsiTheme="minorEastAsia" w:cs="ＭＳ Ｐゴシック"/>
          <w:color w:val="000000" w:themeColor="text1"/>
          <w:kern w:val="0"/>
          <w:sz w:val="21"/>
          <w:szCs w:val="21"/>
        </w:rPr>
      </w:pPr>
      <w:r w:rsidRPr="00C25974">
        <w:rPr>
          <w:rFonts w:asciiTheme="minorEastAsia" w:hAnsiTheme="minorEastAsia" w:cs="ＭＳ Ｐゴシック"/>
          <w:color w:val="000000" w:themeColor="text1"/>
          <w:kern w:val="0"/>
          <w:sz w:val="21"/>
          <w:szCs w:val="21"/>
        </w:rPr>
        <w:t>TEL：03-3972-8111(内線：2403) FAX：03-3972-2893</w:t>
      </w:r>
    </w:p>
    <w:p w14:paraId="1EFBA634" w14:textId="77777777" w:rsidR="00502F6E" w:rsidRDefault="00B97DFB" w:rsidP="00B97DFB">
      <w:pPr>
        <w:tabs>
          <w:tab w:val="left" w:pos="993"/>
          <w:tab w:val="left" w:pos="1560"/>
          <w:tab w:val="left" w:pos="1843"/>
        </w:tabs>
        <w:rPr>
          <w:rFonts w:asciiTheme="minorEastAsia" w:hAnsiTheme="minorEastAsia" w:cs="çƒ¯‰ˇøD¸[$"/>
          <w:bCs/>
          <w:color w:val="0432FF"/>
          <w:sz w:val="21"/>
          <w:szCs w:val="21"/>
        </w:rPr>
      </w:pPr>
      <w:r w:rsidRPr="00C25974">
        <w:rPr>
          <w:rFonts w:asciiTheme="minorEastAsia" w:hAnsiTheme="minorEastAsia" w:cs="ＭＳ Ｐゴシック"/>
          <w:color w:val="000000" w:themeColor="text1"/>
          <w:kern w:val="0"/>
          <w:sz w:val="21"/>
          <w:szCs w:val="21"/>
        </w:rPr>
        <w:t>E-mail: hatta.yoshihiro@nihon-u.ac.jp</w:t>
      </w:r>
      <w:r w:rsidRPr="00C25974">
        <w:rPr>
          <w:rFonts w:asciiTheme="minorEastAsia" w:hAnsiTheme="minorEastAsia" w:cs="çƒ¯‰ˇøD¸[$"/>
          <w:bCs/>
          <w:color w:val="000000" w:themeColor="text1"/>
          <w:sz w:val="21"/>
          <w:szCs w:val="21"/>
        </w:rPr>
        <w:t xml:space="preserve"> </w:t>
      </w:r>
      <w:r w:rsidRPr="00A44450">
        <w:rPr>
          <w:rFonts w:asciiTheme="minorEastAsia" w:hAnsiTheme="minorEastAsia" w:cs="çƒ¯‰ˇøD¸[$"/>
          <w:bCs/>
          <w:color w:val="0432FF"/>
          <w:sz w:val="21"/>
          <w:szCs w:val="21"/>
        </w:rPr>
        <w:t xml:space="preserve"> </w:t>
      </w:r>
    </w:p>
    <w:p w14:paraId="00C702F3" w14:textId="77777777" w:rsidR="00902DFA" w:rsidRPr="00A44450" w:rsidRDefault="00902DFA" w:rsidP="00B97DFB">
      <w:pPr>
        <w:tabs>
          <w:tab w:val="left" w:pos="993"/>
          <w:tab w:val="left" w:pos="1560"/>
          <w:tab w:val="left" w:pos="1843"/>
        </w:tabs>
        <w:rPr>
          <w:rFonts w:asciiTheme="minorEastAsia" w:hAnsiTheme="minorEastAsia" w:cs="çƒ¯‰ˇøD¸[$"/>
          <w:bCs/>
          <w:sz w:val="21"/>
          <w:szCs w:val="21"/>
        </w:rPr>
      </w:pPr>
    </w:p>
    <w:p w14:paraId="3B611F5B" w14:textId="6856C436" w:rsidR="00F54B12" w:rsidRPr="00A44450" w:rsidRDefault="00671553"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 xml:space="preserve">　</w:t>
      </w:r>
      <w:r w:rsidR="001F7F72" w:rsidRPr="00A44450">
        <w:rPr>
          <w:rFonts w:asciiTheme="minorEastAsia" w:hAnsiTheme="minorEastAsia" w:cs="çƒ¯‰ˇøD¸[$" w:hint="eastAsia"/>
          <w:bCs/>
          <w:sz w:val="21"/>
          <w:szCs w:val="21"/>
        </w:rPr>
        <w:t>この臨床試験では、参加を決められた方から書面による同意を得ることになっています。以上の内容を十分理解し、参加することを選択された場合は、別紙の同意書にご署名ください。</w:t>
      </w:r>
    </w:p>
    <w:p w14:paraId="14FE8B89" w14:textId="77777777" w:rsidR="004C2A54" w:rsidRPr="004C2A54" w:rsidRDefault="004C2A54" w:rsidP="004C2A54">
      <w:pPr>
        <w:widowControl/>
        <w:autoSpaceDE w:val="0"/>
        <w:autoSpaceDN w:val="0"/>
        <w:adjustRightInd w:val="0"/>
        <w:jc w:val="left"/>
        <w:rPr>
          <w:rFonts w:asciiTheme="minorEastAsia" w:hAnsiTheme="minorEastAsia" w:cs="çƒ¯‰ˇøD¸[$"/>
          <w:bCs/>
          <w:sz w:val="21"/>
          <w:szCs w:val="21"/>
        </w:rPr>
      </w:pPr>
      <w:r w:rsidRPr="004C2A54">
        <w:rPr>
          <w:rFonts w:asciiTheme="minorEastAsia" w:hAnsiTheme="minorEastAsia" w:cs="çƒ¯‰ˇøD¸[$" w:hint="eastAsia"/>
          <w:bCs/>
          <w:sz w:val="21"/>
          <w:szCs w:val="21"/>
        </w:rPr>
        <w:t>本試験に参加している施設（病院）はJPLSGホームページ＜http://jplsg.jp/＞に掲載しております。</w:t>
      </w:r>
    </w:p>
    <w:p w14:paraId="17FCA706" w14:textId="043BC590" w:rsidR="001F7F72" w:rsidRPr="00A44450" w:rsidRDefault="004C2A54" w:rsidP="004C2A54">
      <w:pPr>
        <w:widowControl/>
        <w:autoSpaceDE w:val="0"/>
        <w:autoSpaceDN w:val="0"/>
        <w:adjustRightInd w:val="0"/>
        <w:jc w:val="left"/>
        <w:rPr>
          <w:rFonts w:asciiTheme="minorEastAsia" w:hAnsiTheme="minorEastAsia" w:cs="çƒ¯‰ˇøD¸[$"/>
          <w:bCs/>
          <w:sz w:val="21"/>
          <w:szCs w:val="21"/>
        </w:rPr>
      </w:pPr>
      <w:r w:rsidRPr="004C2A54">
        <w:rPr>
          <w:rFonts w:asciiTheme="minorEastAsia" w:hAnsiTheme="minorEastAsia" w:cs="çƒ¯‰ˇøD¸[$" w:hint="eastAsia"/>
          <w:bCs/>
          <w:sz w:val="21"/>
          <w:szCs w:val="21"/>
        </w:rPr>
        <w:t>JPLSGホームページ＞臨床研究について＞実施中の臨床研究と参加施設情報＞ALL-T11＞参加施設一覧</w:t>
      </w:r>
    </w:p>
    <w:p w14:paraId="52A05729"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＊用語集</w:t>
      </w:r>
    </w:p>
    <w:p w14:paraId="6FA2A7C5" w14:textId="63B24633"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＃1 微小残存病変 ：ほんの少しだけ残った白血病細胞のこと。顕微鏡では判らないが、遺伝子やタンパク質で調べることが出来る。</w:t>
      </w:r>
    </w:p>
    <w:p w14:paraId="1EFBC013" w14:textId="493BF2A9"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＃2 GVHD ：移植片対宿主病。移植された細胞が患者体内で反応して起こす病気で、急性と慢性がある。それぞれに診断基準があり、造血幹細胞移植における重要な合併症。</w:t>
      </w:r>
    </w:p>
    <w:p w14:paraId="2FD60CB2" w14:textId="1BD918F6"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＃3 播種性血管内凝固症候群 :本来血液は出血したところだけで固まるが、全身の血管内で無秩序に固まってしまう状態。</w:t>
      </w:r>
    </w:p>
    <w:p w14:paraId="41B1CF66"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＃4 肝中心静脈閉塞症：肝臓の血管がつまり、体重増加、肝腫大、黄疸など起こす病気。</w:t>
      </w:r>
    </w:p>
    <w:p w14:paraId="69D4270A" w14:textId="729F477E"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＃5 血栓性微小血管障害：血管が血栓でつまり、溶血性貧血、血小板減少、内臓の障害などを起した状態。</w:t>
      </w:r>
    </w:p>
    <w:p w14:paraId="0AEA8C6B" w14:textId="777777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＃6 顆粒球 ：白血球の一種で、細菌や真菌を殺す作用を持つ。</w:t>
      </w:r>
    </w:p>
    <w:p w14:paraId="6832BD49" w14:textId="63869A77" w:rsidR="001F7F72" w:rsidRPr="00A44450" w:rsidRDefault="001F7F72" w:rsidP="001F7F72">
      <w:pPr>
        <w:widowControl/>
        <w:autoSpaceDE w:val="0"/>
        <w:autoSpaceDN w:val="0"/>
        <w:adjustRightInd w:val="0"/>
        <w:jc w:val="left"/>
        <w:rPr>
          <w:rFonts w:asciiTheme="minorEastAsia" w:hAnsiTheme="minorEastAsia" w:cs="çƒ¯‰ˇøD¸[$"/>
          <w:bCs/>
          <w:sz w:val="21"/>
          <w:szCs w:val="21"/>
        </w:rPr>
      </w:pPr>
      <w:r w:rsidRPr="00A44450">
        <w:rPr>
          <w:rFonts w:asciiTheme="minorEastAsia" w:hAnsiTheme="minorEastAsia" w:cs="çƒ¯‰ˇøD¸[$" w:hint="eastAsia"/>
          <w:bCs/>
          <w:sz w:val="21"/>
          <w:szCs w:val="21"/>
        </w:rPr>
        <w:t>顆粒球を増やす薬(G-CSF 製剤)：正式には「顆粒球コロニー形成刺激因子製剤」。成長すると顆粒球になるもとの細胞（前駆細胞）に働いて、血液の中の顆粒球を増加させる。</w:t>
      </w:r>
    </w:p>
    <w:p w14:paraId="7D948F74" w14:textId="77777777" w:rsidR="001F7F72" w:rsidRPr="00A44450" w:rsidRDefault="001F7F72" w:rsidP="001F7F72">
      <w:pPr>
        <w:rPr>
          <w:rFonts w:asciiTheme="minorEastAsia" w:hAnsiTheme="minorEastAsia"/>
        </w:rPr>
      </w:pPr>
    </w:p>
    <w:sectPr w:rsidR="001F7F72" w:rsidRPr="00A44450" w:rsidSect="001F7F72">
      <w:headerReference w:type="even" r:id="rId8"/>
      <w:headerReference w:type="default" r:id="rId9"/>
      <w:footerReference w:type="even" r:id="rId10"/>
      <w:footerReference w:type="default" r:id="rId11"/>
      <w:headerReference w:type="first" r:id="rId12"/>
      <w:footerReference w:type="first" r:id="rId13"/>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A2469" w14:textId="77777777" w:rsidR="009A6342" w:rsidRDefault="009A6342">
      <w:r>
        <w:separator/>
      </w:r>
    </w:p>
  </w:endnote>
  <w:endnote w:type="continuationSeparator" w:id="0">
    <w:p w14:paraId="085FE492" w14:textId="77777777" w:rsidR="009A6342" w:rsidRDefault="009A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çƒ¯‰ˇøD¸[$">
    <w:altName w:val="Century"/>
    <w:panose1 w:val="00000000000000000000"/>
    <w:charset w:val="4D"/>
    <w:family w:val="auto"/>
    <w:notTrueType/>
    <w:pitch w:val="default"/>
    <w:sig w:usb0="00000003" w:usb1="00000000" w:usb2="00000000" w:usb3="00000000" w:csb0="00000001" w:csb1="00000000"/>
  </w:font>
  <w:font w:name="ヒラギノ角ゴ Std W8">
    <w:charset w:val="4E"/>
    <w:family w:val="auto"/>
    <w:pitch w:val="variable"/>
    <w:sig w:usb0="00000001" w:usb1="00000000" w:usb2="01000407" w:usb3="00000000" w:csb0="00020000" w:csb1="00000000"/>
  </w:font>
  <w:font w:name="Zapf Dingbats">
    <w:charset w:val="02"/>
    <w:family w:val="auto"/>
    <w:pitch w:val="variable"/>
    <w:sig w:usb0="00000000" w:usb1="00000000" w:usb2="00010000" w:usb3="00000000" w:csb0="80000000" w:csb1="00000000"/>
  </w:font>
  <w:font w:name="wêI¯‰ˇøD¸[$">
    <w:altName w:val="Century"/>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B797B" w14:textId="77777777" w:rsidR="009A6342" w:rsidRDefault="009A6342" w:rsidP="001F7F7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1701FA1" w14:textId="77777777" w:rsidR="009A6342" w:rsidRDefault="009A634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BBEB6" w14:textId="77777777" w:rsidR="009A6342" w:rsidRDefault="009A6342" w:rsidP="001F7F7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51585">
      <w:rPr>
        <w:rStyle w:val="a5"/>
        <w:noProof/>
      </w:rPr>
      <w:t>19</w:t>
    </w:r>
    <w:r>
      <w:rPr>
        <w:rStyle w:val="a5"/>
      </w:rPr>
      <w:fldChar w:fldCharType="end"/>
    </w:r>
  </w:p>
  <w:p w14:paraId="56F01E50" w14:textId="77777777" w:rsidR="009A6342" w:rsidRDefault="009A6342">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80F31" w14:textId="77777777" w:rsidR="00651585" w:rsidRDefault="0065158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14751" w14:textId="77777777" w:rsidR="009A6342" w:rsidRDefault="009A6342">
      <w:r>
        <w:separator/>
      </w:r>
    </w:p>
  </w:footnote>
  <w:footnote w:type="continuationSeparator" w:id="0">
    <w:p w14:paraId="52CC67EF" w14:textId="77777777" w:rsidR="009A6342" w:rsidRDefault="009A63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34564" w14:textId="77777777" w:rsidR="00651585" w:rsidRDefault="00651585">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B8088" w14:textId="72D44EB7" w:rsidR="00A50921" w:rsidRDefault="00A50921">
    <w:pPr>
      <w:pStyle w:val="af7"/>
      <w:rPr>
        <w:rFonts w:asciiTheme="minorEastAsia" w:hAnsiTheme="minorEastAsia"/>
        <w:sz w:val="20"/>
        <w:szCs w:val="20"/>
      </w:rPr>
    </w:pPr>
    <w:r>
      <w:ptab w:relativeTo="margin" w:alignment="center" w:leader="none"/>
    </w:r>
    <w:r w:rsidRPr="00315BAA">
      <w:rPr>
        <w:rFonts w:asciiTheme="minorEastAsia" w:hAnsiTheme="minorEastAsia"/>
        <w:sz w:val="20"/>
      </w:rPr>
      <w:ptab w:relativeTo="margin" w:alignment="right" w:leader="none"/>
    </w:r>
    <w:r w:rsidRPr="00315BAA">
      <w:rPr>
        <w:rFonts w:asciiTheme="minorEastAsia" w:hAnsiTheme="minorEastAsia"/>
        <w:sz w:val="20"/>
        <w:szCs w:val="20"/>
      </w:rPr>
      <w:t>T-ALL211-U(ALL-T11)</w:t>
    </w:r>
  </w:p>
  <w:p w14:paraId="075FCB17" w14:textId="5710FE6C" w:rsidR="00A50921" w:rsidRDefault="00A50921">
    <w:pPr>
      <w:pStyle w:val="af7"/>
    </w:pPr>
    <w:r>
      <w:rPr>
        <w:rFonts w:asciiTheme="minorEastAsia" w:hAnsiTheme="minorEastAsia"/>
        <w:sz w:val="20"/>
        <w:szCs w:val="20"/>
      </w:rPr>
      <w:tab/>
    </w:r>
    <w:r>
      <w:rPr>
        <w:rFonts w:asciiTheme="minorEastAsia" w:hAnsiTheme="minorEastAsia"/>
        <w:sz w:val="20"/>
        <w:szCs w:val="20"/>
      </w:rPr>
      <w:tab/>
    </w:r>
    <w:r w:rsidRPr="00315BAA">
      <w:rPr>
        <w:rFonts w:asciiTheme="minorEastAsia" w:hAnsiTheme="minorEastAsia" w:hint="eastAsia"/>
        <w:sz w:val="20"/>
        <w:szCs w:val="20"/>
      </w:rPr>
      <w:t>説明</w:t>
    </w:r>
    <w:r w:rsidRPr="00315BAA">
      <w:rPr>
        <w:rFonts w:hint="eastAsia"/>
        <w:sz w:val="20"/>
        <w:szCs w:val="20"/>
      </w:rPr>
      <w:t>同意文書</w:t>
    </w:r>
    <w:r>
      <w:rPr>
        <w:rFonts w:hint="eastAsia"/>
        <w:sz w:val="20"/>
        <w:szCs w:val="20"/>
      </w:rPr>
      <w:t>ver.8.</w:t>
    </w:r>
    <w:r w:rsidR="00651585">
      <w:rPr>
        <w:rFonts w:hint="eastAsia"/>
        <w:sz w:val="20"/>
        <w:szCs w:val="20"/>
      </w:rPr>
      <w:t>1</w:t>
    </w: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5FCB5" w14:textId="77777777" w:rsidR="00651585" w:rsidRDefault="00651585">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6E0527"/>
    <w:multiLevelType w:val="hybridMultilevel"/>
    <w:tmpl w:val="808601C2"/>
    <w:lvl w:ilvl="0" w:tplc="583A2C94">
      <w:start w:val="1"/>
      <w:numFmt w:val="decimalEnclosedCircle"/>
      <w:lvlText w:val="%1"/>
      <w:lvlJc w:val="left"/>
      <w:pPr>
        <w:ind w:left="360" w:hanging="360"/>
      </w:pPr>
      <w:rPr>
        <w:rFonts w:cs="MS Reference Sans Serif"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4AB2539"/>
    <w:multiLevelType w:val="hybridMultilevel"/>
    <w:tmpl w:val="D3AAB922"/>
    <w:lvl w:ilvl="0" w:tplc="C38A2B70">
      <w:start w:val="1"/>
      <w:numFmt w:val="decimalEnclosedCircle"/>
      <w:lvlText w:val="%1"/>
      <w:lvlJc w:val="left"/>
      <w:pPr>
        <w:ind w:left="360" w:hanging="360"/>
      </w:pPr>
      <w:rPr>
        <w:rFonts w:cs="MS Reference Sans Serif"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miko Yonejima">
    <w15:presenceInfo w15:providerId="None" w15:userId="Mamiko Yoneji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F72"/>
    <w:rsid w:val="00132FF9"/>
    <w:rsid w:val="001C2A98"/>
    <w:rsid w:val="001F7F72"/>
    <w:rsid w:val="002627A6"/>
    <w:rsid w:val="00276C27"/>
    <w:rsid w:val="00290228"/>
    <w:rsid w:val="002B256B"/>
    <w:rsid w:val="002F4B35"/>
    <w:rsid w:val="00315BAA"/>
    <w:rsid w:val="003F274A"/>
    <w:rsid w:val="004761BC"/>
    <w:rsid w:val="004C2A54"/>
    <w:rsid w:val="004D33D1"/>
    <w:rsid w:val="00502F6E"/>
    <w:rsid w:val="005145BB"/>
    <w:rsid w:val="00522353"/>
    <w:rsid w:val="00525449"/>
    <w:rsid w:val="00651585"/>
    <w:rsid w:val="00671553"/>
    <w:rsid w:val="00686403"/>
    <w:rsid w:val="00704B4B"/>
    <w:rsid w:val="007055DC"/>
    <w:rsid w:val="007258FA"/>
    <w:rsid w:val="00752E05"/>
    <w:rsid w:val="007C603D"/>
    <w:rsid w:val="007E462A"/>
    <w:rsid w:val="0086630C"/>
    <w:rsid w:val="00891687"/>
    <w:rsid w:val="008B68D6"/>
    <w:rsid w:val="00902DFA"/>
    <w:rsid w:val="009A6342"/>
    <w:rsid w:val="009B3F38"/>
    <w:rsid w:val="00A44450"/>
    <w:rsid w:val="00A50921"/>
    <w:rsid w:val="00A53092"/>
    <w:rsid w:val="00A533A0"/>
    <w:rsid w:val="00B91E58"/>
    <w:rsid w:val="00B97DFB"/>
    <w:rsid w:val="00C25974"/>
    <w:rsid w:val="00C27AE1"/>
    <w:rsid w:val="00CD3352"/>
    <w:rsid w:val="00D47E06"/>
    <w:rsid w:val="00E70407"/>
    <w:rsid w:val="00EA2E98"/>
    <w:rsid w:val="00EE1D2D"/>
    <w:rsid w:val="00F40FED"/>
    <w:rsid w:val="00F54B12"/>
    <w:rsid w:val="00F6448A"/>
    <w:rsid w:val="00FE25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B30F14"/>
  <w15:docId w15:val="{AEBDC917-B1AC-0D4E-A367-DE561830D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8AF"/>
    <w:pPr>
      <w:widowControl w:val="0"/>
      <w:jc w:val="both"/>
    </w:pPr>
  </w:style>
  <w:style w:type="paragraph" w:styleId="1">
    <w:name w:val="heading 1"/>
    <w:basedOn w:val="a"/>
    <w:next w:val="a"/>
    <w:link w:val="10"/>
    <w:uiPriority w:val="9"/>
    <w:qFormat/>
    <w:rsid w:val="00A44450"/>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A44450"/>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F7F72"/>
    <w:pPr>
      <w:tabs>
        <w:tab w:val="center" w:pos="4252"/>
        <w:tab w:val="right" w:pos="8504"/>
      </w:tabs>
      <w:snapToGrid w:val="0"/>
    </w:pPr>
  </w:style>
  <w:style w:type="character" w:customStyle="1" w:styleId="a4">
    <w:name w:val="フッター (文字)"/>
    <w:basedOn w:val="a0"/>
    <w:link w:val="a3"/>
    <w:uiPriority w:val="99"/>
    <w:rsid w:val="001F7F72"/>
  </w:style>
  <w:style w:type="character" w:styleId="a5">
    <w:name w:val="page number"/>
    <w:basedOn w:val="a0"/>
    <w:uiPriority w:val="99"/>
    <w:semiHidden/>
    <w:unhideWhenUsed/>
    <w:rsid w:val="001F7F72"/>
  </w:style>
  <w:style w:type="table" w:styleId="a6">
    <w:name w:val="Table Grid"/>
    <w:basedOn w:val="a1"/>
    <w:uiPriority w:val="39"/>
    <w:rsid w:val="0029022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Hyperlink"/>
    <w:rsid w:val="00502F6E"/>
    <w:rPr>
      <w:color w:val="0000FF"/>
      <w:u w:val="single"/>
    </w:rPr>
  </w:style>
  <w:style w:type="paragraph" w:customStyle="1" w:styleId="Default">
    <w:name w:val="Default"/>
    <w:rsid w:val="002627A6"/>
    <w:pPr>
      <w:autoSpaceDE w:val="0"/>
      <w:autoSpaceDN w:val="0"/>
      <w:adjustRightInd w:val="0"/>
    </w:pPr>
    <w:rPr>
      <w:rFonts w:ascii="ＭＳ 明朝" w:eastAsia="ＭＳ 明朝" w:cs="ＭＳ 明朝"/>
      <w:color w:val="000000"/>
    </w:rPr>
  </w:style>
  <w:style w:type="paragraph" w:styleId="a8">
    <w:name w:val="List Paragraph"/>
    <w:basedOn w:val="a"/>
    <w:uiPriority w:val="34"/>
    <w:qFormat/>
    <w:rsid w:val="00B97DFB"/>
    <w:pPr>
      <w:ind w:leftChars="400" w:left="960"/>
    </w:pPr>
  </w:style>
  <w:style w:type="character" w:customStyle="1" w:styleId="10">
    <w:name w:val="見出し 1 (文字)"/>
    <w:basedOn w:val="a0"/>
    <w:link w:val="1"/>
    <w:uiPriority w:val="9"/>
    <w:rsid w:val="00A44450"/>
    <w:rPr>
      <w:rFonts w:asciiTheme="majorHAnsi" w:eastAsiaTheme="majorEastAsia" w:hAnsiTheme="majorHAnsi" w:cstheme="majorBidi"/>
    </w:rPr>
  </w:style>
  <w:style w:type="character" w:customStyle="1" w:styleId="20">
    <w:name w:val="見出し 2 (文字)"/>
    <w:basedOn w:val="a0"/>
    <w:link w:val="2"/>
    <w:uiPriority w:val="9"/>
    <w:rsid w:val="00A44450"/>
    <w:rPr>
      <w:rFonts w:asciiTheme="majorHAnsi" w:eastAsiaTheme="majorEastAsia" w:hAnsiTheme="majorHAnsi" w:cstheme="majorBidi"/>
    </w:rPr>
  </w:style>
  <w:style w:type="character" w:styleId="a9">
    <w:name w:val="annotation reference"/>
    <w:basedOn w:val="a0"/>
    <w:uiPriority w:val="99"/>
    <w:semiHidden/>
    <w:unhideWhenUsed/>
    <w:rsid w:val="00276C27"/>
    <w:rPr>
      <w:sz w:val="18"/>
      <w:szCs w:val="18"/>
    </w:rPr>
  </w:style>
  <w:style w:type="paragraph" w:styleId="aa">
    <w:name w:val="annotation text"/>
    <w:basedOn w:val="a"/>
    <w:link w:val="ab"/>
    <w:uiPriority w:val="99"/>
    <w:semiHidden/>
    <w:unhideWhenUsed/>
    <w:rsid w:val="00276C27"/>
    <w:pPr>
      <w:jc w:val="left"/>
    </w:pPr>
  </w:style>
  <w:style w:type="character" w:customStyle="1" w:styleId="ab">
    <w:name w:val="コメント文字列 (文字)"/>
    <w:basedOn w:val="a0"/>
    <w:link w:val="aa"/>
    <w:uiPriority w:val="99"/>
    <w:semiHidden/>
    <w:rsid w:val="00276C27"/>
  </w:style>
  <w:style w:type="paragraph" w:styleId="ac">
    <w:name w:val="annotation subject"/>
    <w:basedOn w:val="aa"/>
    <w:next w:val="aa"/>
    <w:link w:val="ad"/>
    <w:uiPriority w:val="99"/>
    <w:semiHidden/>
    <w:unhideWhenUsed/>
    <w:rsid w:val="00276C27"/>
    <w:rPr>
      <w:b/>
      <w:bCs/>
    </w:rPr>
  </w:style>
  <w:style w:type="character" w:customStyle="1" w:styleId="ad">
    <w:name w:val="コメント内容 (文字)"/>
    <w:basedOn w:val="ab"/>
    <w:link w:val="ac"/>
    <w:uiPriority w:val="99"/>
    <w:semiHidden/>
    <w:rsid w:val="00276C27"/>
    <w:rPr>
      <w:b/>
      <w:bCs/>
    </w:rPr>
  </w:style>
  <w:style w:type="paragraph" w:styleId="ae">
    <w:name w:val="Balloon Text"/>
    <w:basedOn w:val="a"/>
    <w:link w:val="af"/>
    <w:uiPriority w:val="99"/>
    <w:semiHidden/>
    <w:unhideWhenUsed/>
    <w:rsid w:val="00276C2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76C27"/>
    <w:rPr>
      <w:rFonts w:asciiTheme="majorHAnsi" w:eastAsiaTheme="majorEastAsia" w:hAnsiTheme="majorHAnsi" w:cstheme="majorBidi"/>
      <w:sz w:val="18"/>
      <w:szCs w:val="18"/>
    </w:rPr>
  </w:style>
  <w:style w:type="paragraph" w:styleId="af0">
    <w:name w:val="Title"/>
    <w:basedOn w:val="a"/>
    <w:next w:val="a"/>
    <w:link w:val="af1"/>
    <w:uiPriority w:val="10"/>
    <w:qFormat/>
    <w:rsid w:val="00902DFA"/>
    <w:pPr>
      <w:spacing w:before="240" w:after="120"/>
      <w:jc w:val="center"/>
      <w:outlineLvl w:val="0"/>
    </w:pPr>
    <w:rPr>
      <w:rFonts w:asciiTheme="majorHAnsi" w:eastAsia="ＭＳ ゴシック" w:hAnsiTheme="majorHAnsi" w:cstheme="majorBidi"/>
      <w:sz w:val="32"/>
      <w:szCs w:val="32"/>
    </w:rPr>
  </w:style>
  <w:style w:type="character" w:customStyle="1" w:styleId="af1">
    <w:name w:val="表題 (文字)"/>
    <w:basedOn w:val="a0"/>
    <w:link w:val="af0"/>
    <w:uiPriority w:val="10"/>
    <w:rsid w:val="00902DFA"/>
    <w:rPr>
      <w:rFonts w:asciiTheme="majorHAnsi" w:eastAsia="ＭＳ ゴシック" w:hAnsiTheme="majorHAnsi" w:cstheme="majorBidi"/>
      <w:sz w:val="32"/>
      <w:szCs w:val="32"/>
    </w:rPr>
  </w:style>
  <w:style w:type="paragraph" w:styleId="af2">
    <w:name w:val="Subtitle"/>
    <w:basedOn w:val="a"/>
    <w:next w:val="a"/>
    <w:link w:val="af3"/>
    <w:uiPriority w:val="11"/>
    <w:qFormat/>
    <w:rsid w:val="00902DFA"/>
    <w:pPr>
      <w:jc w:val="center"/>
      <w:outlineLvl w:val="1"/>
    </w:pPr>
    <w:rPr>
      <w:rFonts w:asciiTheme="majorHAnsi" w:eastAsia="ＭＳ ゴシック" w:hAnsiTheme="majorHAnsi" w:cstheme="majorBidi"/>
    </w:rPr>
  </w:style>
  <w:style w:type="character" w:customStyle="1" w:styleId="af3">
    <w:name w:val="副題 (文字)"/>
    <w:basedOn w:val="a0"/>
    <w:link w:val="af2"/>
    <w:uiPriority w:val="11"/>
    <w:rsid w:val="00902DFA"/>
    <w:rPr>
      <w:rFonts w:asciiTheme="majorHAnsi" w:eastAsia="ＭＳ ゴシック" w:hAnsiTheme="majorHAnsi" w:cstheme="majorBidi"/>
    </w:rPr>
  </w:style>
  <w:style w:type="paragraph" w:styleId="af4">
    <w:name w:val="Body Text Indent"/>
    <w:basedOn w:val="a"/>
    <w:link w:val="af5"/>
    <w:semiHidden/>
    <w:rsid w:val="002B256B"/>
    <w:pPr>
      <w:ind w:leftChars="100" w:left="181"/>
    </w:pPr>
    <w:rPr>
      <w:rFonts w:ascii="ＭＳ Ｐゴシック" w:eastAsia="ＭＳ Ｐゴシック" w:hAnsi="Times New Roman" w:cs="Times New Roman"/>
      <w:b/>
      <w:color w:val="000000"/>
      <w:sz w:val="20"/>
      <w:szCs w:val="20"/>
    </w:rPr>
  </w:style>
  <w:style w:type="character" w:customStyle="1" w:styleId="af5">
    <w:name w:val="本文インデント (文字)"/>
    <w:basedOn w:val="a0"/>
    <w:link w:val="af4"/>
    <w:semiHidden/>
    <w:rsid w:val="002B256B"/>
    <w:rPr>
      <w:rFonts w:ascii="ＭＳ Ｐゴシック" w:eastAsia="ＭＳ Ｐゴシック" w:hAnsi="Times New Roman" w:cs="Times New Roman"/>
      <w:b/>
      <w:color w:val="000000"/>
      <w:sz w:val="20"/>
      <w:szCs w:val="20"/>
    </w:rPr>
  </w:style>
  <w:style w:type="paragraph" w:styleId="af6">
    <w:name w:val="Revision"/>
    <w:hidden/>
    <w:uiPriority w:val="99"/>
    <w:semiHidden/>
    <w:rsid w:val="00E70407"/>
  </w:style>
  <w:style w:type="paragraph" w:styleId="af7">
    <w:name w:val="header"/>
    <w:basedOn w:val="a"/>
    <w:link w:val="af8"/>
    <w:uiPriority w:val="99"/>
    <w:unhideWhenUsed/>
    <w:rsid w:val="00A50921"/>
    <w:pPr>
      <w:tabs>
        <w:tab w:val="center" w:pos="4252"/>
        <w:tab w:val="right" w:pos="8504"/>
      </w:tabs>
      <w:snapToGrid w:val="0"/>
    </w:pPr>
  </w:style>
  <w:style w:type="character" w:customStyle="1" w:styleId="af8">
    <w:name w:val="ヘッダー (文字)"/>
    <w:basedOn w:val="a0"/>
    <w:link w:val="af7"/>
    <w:uiPriority w:val="99"/>
    <w:rsid w:val="00A5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7A5C9-D558-4919-8A95-85E729B0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2801</Words>
  <Characters>15971</Characters>
  <Application>Microsoft Office Word</Application>
  <DocSecurity>0</DocSecurity>
  <Lines>133</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八田 善弘</dc:creator>
  <cp:keywords/>
  <cp:lastModifiedBy>Mamiko Yonejima</cp:lastModifiedBy>
  <cp:revision>4</cp:revision>
  <cp:lastPrinted>2015-02-27T06:00:00Z</cp:lastPrinted>
  <dcterms:created xsi:type="dcterms:W3CDTF">2019-01-15T05:45:00Z</dcterms:created>
  <dcterms:modified xsi:type="dcterms:W3CDTF">2019-01-16T00:22:00Z</dcterms:modified>
</cp:coreProperties>
</file>